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560C3" w14:textId="0A2D1C03" w:rsidR="004D2FD8" w:rsidRPr="00721165" w:rsidRDefault="0026542C" w:rsidP="00FE1DC9">
      <w:pPr>
        <w:pStyle w:val="Titolo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515550002" w:edGrp="everyone"/>
      <w:permEnd w:id="1515550002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7C1DD5FB" w14:textId="77777777" w:rsidR="004D2FD8" w:rsidRPr="005E015E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5E015E">
        <w:rPr>
          <w:rFonts w:ascii="Times New Roman" w:hAnsi="Times New Roman"/>
          <w:sz w:val="24"/>
          <w:szCs w:val="24"/>
          <w:highlight w:val="yellow"/>
          <w:lang w:val="en-GB"/>
        </w:rPr>
        <w:t xml:space="preserve">To be completed on paper bearing </w:t>
      </w:r>
      <w:r w:rsidR="004D2FD8" w:rsidRPr="005E015E">
        <w:rPr>
          <w:rFonts w:ascii="Times New Roman" w:hAnsi="Times New Roman"/>
          <w:sz w:val="24"/>
          <w:szCs w:val="24"/>
          <w:highlight w:val="yellow"/>
          <w:lang w:val="en-GB"/>
        </w:rPr>
        <w:t xml:space="preserve">the </w:t>
      </w:r>
      <w:r w:rsidRPr="005E015E">
        <w:rPr>
          <w:rFonts w:ascii="Times New Roman" w:hAnsi="Times New Roman"/>
          <w:sz w:val="24"/>
          <w:szCs w:val="24"/>
          <w:highlight w:val="yellow"/>
          <w:lang w:val="en-GB"/>
        </w:rPr>
        <w:t xml:space="preserve">letterhead </w:t>
      </w:r>
      <w:r w:rsidR="004D2FD8" w:rsidRPr="005E015E">
        <w:rPr>
          <w:rFonts w:ascii="Times New Roman" w:hAnsi="Times New Roman"/>
          <w:sz w:val="24"/>
          <w:szCs w:val="24"/>
          <w:highlight w:val="yellow"/>
          <w:lang w:val="en-GB"/>
        </w:rPr>
        <w:t>of the financial institution</w:t>
      </w:r>
      <w:r w:rsidR="004D2FD8" w:rsidRPr="005E015E">
        <w:rPr>
          <w:rFonts w:ascii="Times New Roman" w:hAnsi="Times New Roman"/>
          <w:b/>
          <w:sz w:val="24"/>
          <w:szCs w:val="24"/>
          <w:highlight w:val="yellow"/>
          <w:lang w:val="en-GB"/>
        </w:rPr>
        <w:t xml:space="preserve"> </w:t>
      </w:r>
    </w:p>
    <w:p w14:paraId="1FA6EBEB" w14:textId="77777777" w:rsidR="004D2FD8" w:rsidRPr="005E015E" w:rsidRDefault="007D5FA2" w:rsidP="00C327F2">
      <w:pPr>
        <w:ind w:left="567" w:hanging="567"/>
        <w:jc w:val="center"/>
        <w:rPr>
          <w:rFonts w:ascii="Times New Roman" w:hAnsi="Times New Roman"/>
          <w:sz w:val="24"/>
          <w:szCs w:val="24"/>
          <w:lang w:val="en-GB"/>
        </w:rPr>
      </w:pPr>
      <w:r w:rsidRPr="005E015E">
        <w:rPr>
          <w:rFonts w:ascii="Times New Roman" w:hAnsi="Times New Roman"/>
          <w:sz w:val="24"/>
          <w:szCs w:val="24"/>
          <w:lang w:val="en-GB"/>
        </w:rPr>
        <w:t>For the attention of</w:t>
      </w:r>
    </w:p>
    <w:p w14:paraId="71F9FAB4" w14:textId="77777777" w:rsidR="008E77A1" w:rsidRPr="005E015E" w:rsidRDefault="008E77A1">
      <w:pPr>
        <w:spacing w:before="0" w:after="0"/>
        <w:ind w:left="567" w:hanging="567"/>
        <w:jc w:val="center"/>
        <w:rPr>
          <w:rFonts w:ascii="Times New Roman" w:hAnsi="Times New Roman"/>
          <w:sz w:val="24"/>
          <w:szCs w:val="24"/>
          <w:lang w:val="en-US"/>
        </w:rPr>
      </w:pPr>
      <w:r w:rsidRPr="005E015E">
        <w:rPr>
          <w:rFonts w:ascii="Times New Roman" w:hAnsi="Times New Roman"/>
          <w:sz w:val="24"/>
          <w:szCs w:val="24"/>
          <w:lang w:val="en-US"/>
        </w:rPr>
        <w:t>CIHEAM Bari – Mediterranean Agronomic Institute of Bari</w:t>
      </w:r>
    </w:p>
    <w:p w14:paraId="61B55DA0" w14:textId="7D6049BE" w:rsidR="007D5FA2" w:rsidRPr="005E015E" w:rsidRDefault="008E77A1">
      <w:pPr>
        <w:spacing w:before="0" w:after="0"/>
        <w:ind w:left="567" w:hanging="567"/>
        <w:jc w:val="center"/>
        <w:rPr>
          <w:rFonts w:ascii="Times New Roman" w:hAnsi="Times New Roman"/>
          <w:sz w:val="24"/>
          <w:szCs w:val="24"/>
          <w:lang w:val="en-US"/>
        </w:rPr>
      </w:pPr>
      <w:r w:rsidRPr="005E015E">
        <w:rPr>
          <w:rFonts w:ascii="Times New Roman" w:hAnsi="Times New Roman"/>
          <w:sz w:val="24"/>
          <w:szCs w:val="24"/>
          <w:lang w:val="en-US"/>
        </w:rPr>
        <w:t>Via Ceglie, 9 – 70010 Valenzano (BA), Italy</w:t>
      </w:r>
    </w:p>
    <w:p w14:paraId="05D5B95E" w14:textId="29F188F5" w:rsidR="007D5FA2" w:rsidRPr="005E015E" w:rsidRDefault="005E015E">
      <w:pPr>
        <w:spacing w:before="0" w:after="0"/>
        <w:ind w:left="567" w:hanging="567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R</w:t>
      </w:r>
      <w:r w:rsidR="007D5FA2" w:rsidRPr="005E015E">
        <w:rPr>
          <w:rFonts w:ascii="Times New Roman" w:hAnsi="Times New Roman"/>
          <w:sz w:val="24"/>
          <w:szCs w:val="24"/>
          <w:lang w:val="en-GB"/>
        </w:rPr>
        <w:t>ef</w:t>
      </w:r>
      <w:r>
        <w:rPr>
          <w:rFonts w:ascii="Times New Roman" w:hAnsi="Times New Roman"/>
          <w:sz w:val="24"/>
          <w:szCs w:val="24"/>
          <w:lang w:val="en-GB"/>
        </w:rPr>
        <w:t>f</w:t>
      </w:r>
      <w:r w:rsidR="007D5FA2" w:rsidRPr="005E015E">
        <w:rPr>
          <w:rFonts w:ascii="Times New Roman" w:hAnsi="Times New Roman"/>
          <w:sz w:val="24"/>
          <w:szCs w:val="24"/>
          <w:lang w:val="en-GB"/>
        </w:rPr>
        <w:t xml:space="preserve">ered to below as the </w:t>
      </w:r>
      <w:r w:rsidR="00542864" w:rsidRPr="005E015E">
        <w:rPr>
          <w:rFonts w:ascii="Times New Roman" w:hAnsi="Times New Roman"/>
          <w:sz w:val="24"/>
          <w:szCs w:val="24"/>
          <w:lang w:val="en-GB"/>
        </w:rPr>
        <w:t>‘c</w:t>
      </w:r>
      <w:r w:rsidR="007D5FA2" w:rsidRPr="005E015E">
        <w:rPr>
          <w:rFonts w:ascii="Times New Roman" w:hAnsi="Times New Roman"/>
          <w:sz w:val="24"/>
          <w:szCs w:val="24"/>
          <w:lang w:val="en-GB"/>
        </w:rPr>
        <w:t xml:space="preserve">ontracting </w:t>
      </w:r>
      <w:r w:rsidR="00542864" w:rsidRPr="005E015E">
        <w:rPr>
          <w:rFonts w:ascii="Times New Roman" w:hAnsi="Times New Roman"/>
          <w:sz w:val="24"/>
          <w:szCs w:val="24"/>
          <w:lang w:val="en-GB"/>
        </w:rPr>
        <w:t>a</w:t>
      </w:r>
      <w:r w:rsidR="007D5FA2" w:rsidRPr="005E015E">
        <w:rPr>
          <w:rFonts w:ascii="Times New Roman" w:hAnsi="Times New Roman"/>
          <w:sz w:val="24"/>
          <w:szCs w:val="24"/>
          <w:lang w:val="en-GB"/>
        </w:rPr>
        <w:t>uthority</w:t>
      </w:r>
      <w:r w:rsidR="00542864" w:rsidRPr="005E015E">
        <w:rPr>
          <w:rFonts w:ascii="Times New Roman" w:hAnsi="Times New Roman"/>
          <w:sz w:val="24"/>
          <w:szCs w:val="24"/>
          <w:lang w:val="en-GB"/>
        </w:rPr>
        <w:t>’</w:t>
      </w:r>
    </w:p>
    <w:p w14:paraId="7334F063" w14:textId="77777777" w:rsidR="007D5FA2" w:rsidRPr="005E015E" w:rsidRDefault="007D5FA2" w:rsidP="00C327F2">
      <w:pPr>
        <w:spacing w:before="240" w:after="0"/>
        <w:ind w:left="567" w:hanging="567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>Subject: Guarantee No</w:t>
      </w:r>
      <w:r w:rsidR="00397138" w:rsidRPr="005E015E">
        <w:rPr>
          <w:rFonts w:ascii="Times New Roman" w:hAnsi="Times New Roman"/>
          <w:sz w:val="24"/>
          <w:szCs w:val="22"/>
          <w:lang w:val="en-GB"/>
        </w:rPr>
        <w:t xml:space="preserve"> &lt;</w:t>
      </w:r>
      <w:r w:rsidR="00397138" w:rsidRPr="005E015E">
        <w:rPr>
          <w:rFonts w:ascii="Times New Roman" w:hAnsi="Times New Roman"/>
          <w:sz w:val="24"/>
          <w:szCs w:val="22"/>
          <w:highlight w:val="yellow"/>
          <w:lang w:val="en-GB"/>
        </w:rPr>
        <w:t>insert number</w:t>
      </w:r>
      <w:r w:rsidR="00397138" w:rsidRPr="005E015E">
        <w:rPr>
          <w:rFonts w:ascii="Times New Roman" w:hAnsi="Times New Roman"/>
          <w:sz w:val="24"/>
          <w:szCs w:val="22"/>
          <w:lang w:val="en-GB"/>
        </w:rPr>
        <w:t>&gt;</w:t>
      </w:r>
    </w:p>
    <w:p w14:paraId="50F6EA5E" w14:textId="28599032" w:rsidR="004D2FD8" w:rsidRPr="005E015E" w:rsidRDefault="007D5FA2" w:rsidP="00BA0AFA">
      <w:pPr>
        <w:rPr>
          <w:rFonts w:ascii="Times New Roman" w:hAnsi="Times New Roman"/>
          <w:b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Performance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g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uarantee for the full and proper </w:t>
      </w:r>
      <w:r w:rsidR="00B44DC5" w:rsidRPr="005E015E">
        <w:rPr>
          <w:rFonts w:ascii="Times New Roman" w:hAnsi="Times New Roman"/>
          <w:sz w:val="24"/>
          <w:szCs w:val="22"/>
          <w:lang w:val="en-GB"/>
        </w:rPr>
        <w:t>execution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 of contract</w:t>
      </w:r>
      <w:r w:rsidR="00BA0AFA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  <w:r w:rsidR="00BA0AFA" w:rsidRPr="002310C9">
        <w:rPr>
          <w:rFonts w:ascii="Times New Roman" w:hAnsi="Times New Roman"/>
          <w:sz w:val="24"/>
          <w:szCs w:val="22"/>
          <w:lang w:val="en-GB"/>
        </w:rPr>
        <w:t xml:space="preserve">N° </w:t>
      </w:r>
      <w:ins w:id="1" w:author="MB" w:date="2025-05-22T15:02:00Z">
        <w:r w:rsidR="00DB259B" w:rsidRPr="002310C9">
          <w:rPr>
            <w:rFonts w:ascii="Times New Roman" w:hAnsi="Times New Roman"/>
            <w:sz w:val="24"/>
            <w:szCs w:val="22"/>
            <w:lang w:val="en-US"/>
          </w:rPr>
          <w:t>AL/LAB OT/01/25</w:t>
        </w:r>
      </w:ins>
      <w:r w:rsidR="00DB259B" w:rsidRPr="002310C9">
        <w:rPr>
          <w:rFonts w:ascii="Times New Roman" w:hAnsi="Times New Roman"/>
          <w:sz w:val="24"/>
          <w:szCs w:val="22"/>
          <w:lang w:val="en-US"/>
        </w:rPr>
        <w:t xml:space="preserve"> </w:t>
      </w:r>
      <w:r w:rsidR="00BA0AFA" w:rsidRPr="002310C9">
        <w:rPr>
          <w:rFonts w:ascii="Times New Roman" w:hAnsi="Times New Roman"/>
          <w:sz w:val="24"/>
          <w:szCs w:val="22"/>
          <w:lang w:val="en-GB"/>
        </w:rPr>
        <w:t>-</w:t>
      </w:r>
      <w:bookmarkStart w:id="2" w:name="ContractTitle_ATTC"/>
      <w:r w:rsidR="002310C9" w:rsidRPr="002310C9">
        <w:rPr>
          <w:rFonts w:ascii="Times New Roman" w:hAnsi="Times New Roman"/>
          <w:sz w:val="24"/>
          <w:szCs w:val="22"/>
          <w:lang w:val="en-GB"/>
        </w:rPr>
        <w:t xml:space="preserve"> </w:t>
      </w:r>
      <w:r w:rsidR="002310C9" w:rsidRPr="002310C9">
        <w:rPr>
          <w:rFonts w:ascii="Times New Roman" w:hAnsi="Times New Roman"/>
          <w:b/>
          <w:sz w:val="24"/>
          <w:szCs w:val="22"/>
          <w:lang w:val="en-GB"/>
        </w:rPr>
        <w:t>Supply of equipment and technical furnishings for the AKU - National Food Authority laboratories of Skutari, Fier, Gijrokaster and Tirana</w:t>
      </w:r>
      <w:bookmarkEnd w:id="2"/>
      <w:r w:rsidR="002310C9">
        <w:rPr>
          <w:rFonts w:ascii="Times New Roman" w:hAnsi="Times New Roman"/>
          <w:b/>
          <w:sz w:val="24"/>
          <w:szCs w:val="22"/>
          <w:lang w:val="en-GB"/>
        </w:rPr>
        <w:t xml:space="preserve"> </w:t>
      </w:r>
      <w:r w:rsidR="009A1881" w:rsidRPr="005E015E">
        <w:rPr>
          <w:rFonts w:ascii="Times New Roman" w:hAnsi="Times New Roman"/>
          <w:sz w:val="24"/>
          <w:szCs w:val="22"/>
          <w:lang w:val="en-GB"/>
        </w:rPr>
        <w:t>(</w:t>
      </w:r>
      <w:r w:rsidRPr="005E015E">
        <w:rPr>
          <w:rFonts w:ascii="Times New Roman" w:hAnsi="Times New Roman"/>
          <w:sz w:val="24"/>
          <w:szCs w:val="22"/>
          <w:lang w:val="en-GB"/>
        </w:rPr>
        <w:t>please quote number and title in all correspondence</w:t>
      </w:r>
      <w:r w:rsidR="009A1881" w:rsidRPr="005E015E">
        <w:rPr>
          <w:rFonts w:ascii="Times New Roman" w:hAnsi="Times New Roman"/>
          <w:sz w:val="24"/>
          <w:szCs w:val="22"/>
          <w:lang w:val="en-GB"/>
        </w:rPr>
        <w:t>)</w:t>
      </w:r>
    </w:p>
    <w:p w14:paraId="2B8A0146" w14:textId="114AE7F4" w:rsidR="004D2FD8" w:rsidRPr="005E015E" w:rsidRDefault="004D2FD8" w:rsidP="00C327F2">
      <w:pPr>
        <w:jc w:val="both"/>
        <w:rPr>
          <w:rFonts w:ascii="Times New Roman" w:hAnsi="Times New Roman"/>
          <w:b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We the undersigned, 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&lt;</w:t>
      </w:r>
      <w:r w:rsidRPr="005E015E">
        <w:rPr>
          <w:rFonts w:ascii="Times New Roman" w:hAnsi="Times New Roman"/>
          <w:sz w:val="24"/>
          <w:szCs w:val="22"/>
          <w:highlight w:val="yellow"/>
          <w:lang w:val="en-GB"/>
        </w:rPr>
        <w:t>name</w:t>
      </w:r>
      <w:r w:rsidR="007D5FA2" w:rsidRPr="005E015E">
        <w:rPr>
          <w:rFonts w:ascii="Times New Roman" w:hAnsi="Times New Roman"/>
          <w:sz w:val="24"/>
          <w:szCs w:val="22"/>
          <w:highlight w:val="yellow"/>
          <w:lang w:val="en-GB"/>
        </w:rPr>
        <w:t xml:space="preserve"> and address of financial institution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&gt;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, hereby 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irrevocably </w:t>
      </w:r>
      <w:r w:rsidRPr="005E015E">
        <w:rPr>
          <w:rFonts w:ascii="Times New Roman" w:hAnsi="Times New Roman"/>
          <w:sz w:val="24"/>
          <w:szCs w:val="22"/>
          <w:lang w:val="en-GB"/>
        </w:rPr>
        <w:t>declare that we</w:t>
      </w:r>
      <w:r w:rsidR="004C0866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  <w:r w:rsidRPr="005E015E">
        <w:rPr>
          <w:rFonts w:ascii="Times New Roman" w:hAnsi="Times New Roman"/>
          <w:sz w:val="24"/>
          <w:szCs w:val="22"/>
          <w:lang w:val="en-GB"/>
        </w:rPr>
        <w:t>guarantee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 as primary obligor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, 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and 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not merely 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>as a surety</w:t>
      </w:r>
      <w:r w:rsidR="004C0866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on behalf of 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&lt;</w:t>
      </w:r>
      <w:r w:rsidR="00542864" w:rsidRPr="005E015E">
        <w:rPr>
          <w:rFonts w:ascii="Times New Roman" w:hAnsi="Times New Roman"/>
          <w:sz w:val="24"/>
          <w:szCs w:val="22"/>
          <w:highlight w:val="yellow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highlight w:val="yellow"/>
          <w:lang w:val="en-GB"/>
        </w:rPr>
        <w:t>ontractor's name and address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&gt;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, 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hereinafter referred to as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‘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>ontractor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’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>,</w:t>
      </w:r>
      <w:r w:rsidR="004C0866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payment 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to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ontracting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a</w:t>
      </w:r>
      <w:r w:rsidR="007D5FA2" w:rsidRPr="005E015E">
        <w:rPr>
          <w:rFonts w:ascii="Times New Roman" w:hAnsi="Times New Roman"/>
          <w:sz w:val="24"/>
          <w:szCs w:val="22"/>
          <w:lang w:val="en-GB"/>
        </w:rPr>
        <w:t xml:space="preserve">uthority 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of 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&lt;</w:t>
      </w:r>
      <w:r w:rsidRPr="005E015E">
        <w:rPr>
          <w:rFonts w:ascii="Times New Roman" w:hAnsi="Times New Roman"/>
          <w:sz w:val="24"/>
          <w:szCs w:val="22"/>
          <w:highlight w:val="yellow"/>
          <w:lang w:val="en-GB"/>
        </w:rPr>
        <w:t>amount of the performance guarantee</w:t>
      </w:r>
      <w:r w:rsidR="00D735ED" w:rsidRPr="005E015E">
        <w:rPr>
          <w:rFonts w:ascii="Times New Roman" w:hAnsi="Times New Roman"/>
          <w:sz w:val="24"/>
          <w:szCs w:val="22"/>
          <w:lang w:val="en-GB"/>
        </w:rPr>
        <w:t>&gt;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, representing the performance guarantee mentioned in Article 11 of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s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pecial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onditions 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of the contract </w:t>
      </w:r>
      <w:r w:rsidR="002310C9" w:rsidRPr="002310C9">
        <w:rPr>
          <w:rFonts w:ascii="Times New Roman" w:hAnsi="Times New Roman"/>
          <w:sz w:val="24"/>
          <w:szCs w:val="22"/>
          <w:lang w:val="en-GB"/>
        </w:rPr>
        <w:t xml:space="preserve">N° </w:t>
      </w:r>
      <w:ins w:id="3" w:author="MB" w:date="2025-05-22T15:02:00Z">
        <w:r w:rsidR="002310C9" w:rsidRPr="002310C9">
          <w:rPr>
            <w:rFonts w:ascii="Times New Roman" w:hAnsi="Times New Roman"/>
            <w:sz w:val="24"/>
            <w:szCs w:val="22"/>
            <w:lang w:val="en-US"/>
          </w:rPr>
          <w:t>AL/LAB OT/01/25</w:t>
        </w:r>
      </w:ins>
      <w:r w:rsidR="002310C9" w:rsidRPr="002310C9">
        <w:rPr>
          <w:rFonts w:ascii="Times New Roman" w:hAnsi="Times New Roman"/>
          <w:sz w:val="24"/>
          <w:szCs w:val="22"/>
          <w:lang w:val="en-US"/>
        </w:rPr>
        <w:t xml:space="preserve"> </w:t>
      </w:r>
      <w:r w:rsidR="002310C9" w:rsidRPr="002310C9">
        <w:rPr>
          <w:rFonts w:ascii="Times New Roman" w:hAnsi="Times New Roman"/>
          <w:sz w:val="24"/>
          <w:szCs w:val="22"/>
          <w:lang w:val="en-GB"/>
        </w:rPr>
        <w:t xml:space="preserve">- </w:t>
      </w:r>
      <w:r w:rsidR="002310C9" w:rsidRPr="002310C9">
        <w:rPr>
          <w:rFonts w:ascii="Times New Roman" w:hAnsi="Times New Roman"/>
          <w:b/>
          <w:sz w:val="24"/>
          <w:szCs w:val="22"/>
          <w:lang w:val="en-GB"/>
        </w:rPr>
        <w:t>Supply of equipment and technical furnishings for the AKU - National Food Authority laboratories of Skutari, Fier, Gijrokaster and Tirana</w:t>
      </w:r>
      <w:r w:rsidR="00BA0AFA" w:rsidRPr="005E015E">
        <w:rPr>
          <w:rFonts w:ascii="Times New Roman" w:hAnsi="Times New Roman"/>
          <w:sz w:val="24"/>
          <w:szCs w:val="22"/>
          <w:lang w:val="en-GB"/>
        </w:rPr>
        <w:t>,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 concluded between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ontractor and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ontracting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a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uthority, hereinafter referred to as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‘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 xml:space="preserve">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>ontract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’</w:t>
      </w:r>
      <w:r w:rsidR="00043159" w:rsidRPr="005E015E">
        <w:rPr>
          <w:rFonts w:ascii="Times New Roman" w:hAnsi="Times New Roman"/>
          <w:sz w:val="24"/>
          <w:szCs w:val="22"/>
          <w:lang w:val="en-GB"/>
        </w:rPr>
        <w:t>.</w:t>
      </w:r>
    </w:p>
    <w:p w14:paraId="685FAE33" w14:textId="77777777" w:rsidR="00043159" w:rsidRPr="005E015E" w:rsidRDefault="00043159" w:rsidP="00C327F2">
      <w:pPr>
        <w:jc w:val="both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ontractor has failed to </w:t>
      </w:r>
      <w:r w:rsidR="00AE1F7C" w:rsidRPr="005E015E">
        <w:rPr>
          <w:rFonts w:ascii="Times New Roman" w:hAnsi="Times New Roman"/>
          <w:sz w:val="24"/>
          <w:szCs w:val="22"/>
          <w:lang w:val="en-GB"/>
        </w:rPr>
        <w:t>perform its</w:t>
      </w:r>
      <w:r w:rsidR="003D526F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  <w:r w:rsidRPr="005E015E">
        <w:rPr>
          <w:rFonts w:ascii="Times New Roman" w:hAnsi="Times New Roman"/>
          <w:sz w:val="24"/>
          <w:szCs w:val="22"/>
          <w:lang w:val="en-GB"/>
        </w:rPr>
        <w:t>contractual obligations fully and properly</w:t>
      </w:r>
      <w:r w:rsidR="00080E8D" w:rsidRPr="005E015E">
        <w:rPr>
          <w:rFonts w:ascii="Times New Roman" w:hAnsi="Times New Roman"/>
          <w:sz w:val="24"/>
          <w:szCs w:val="22"/>
          <w:lang w:val="en-GB"/>
        </w:rPr>
        <w:t>.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 We shall not delay the payment, nor shall we oppose it for any reason whatsoever. </w:t>
      </w:r>
      <w:r w:rsidR="00AD1BB4" w:rsidRPr="005E015E">
        <w:rPr>
          <w:rFonts w:ascii="Times New Roman" w:hAnsi="Times New Roman"/>
          <w:sz w:val="24"/>
          <w:szCs w:val="22"/>
          <w:lang w:val="en-GB"/>
        </w:rPr>
        <w:t>We shall not under any circumstances benefit from the defences of the security. We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 shall inform you in writing as soon as payment has been made.</w:t>
      </w:r>
    </w:p>
    <w:p w14:paraId="39AAB737" w14:textId="77777777" w:rsidR="00043159" w:rsidRPr="005E015E" w:rsidRDefault="00043159" w:rsidP="00C327F2">
      <w:pPr>
        <w:jc w:val="both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We accept notably that no amendment to the terms of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lang w:val="en-GB"/>
        </w:rPr>
        <w:t>ontract.</w:t>
      </w:r>
    </w:p>
    <w:p w14:paraId="654386E7" w14:textId="60B2A170" w:rsidR="00294190" w:rsidRPr="005E015E" w:rsidRDefault="00294190" w:rsidP="00C327F2">
      <w:pPr>
        <w:jc w:val="both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We note that the guarantee will be released within </w:t>
      </w:r>
      <w:r w:rsidR="003F29F1" w:rsidRPr="005E015E">
        <w:rPr>
          <w:rFonts w:ascii="Times New Roman" w:hAnsi="Times New Roman"/>
          <w:sz w:val="24"/>
          <w:szCs w:val="22"/>
          <w:lang w:val="en-GB"/>
        </w:rPr>
        <w:t xml:space="preserve">60 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days of the issue of the final acceptance certificate (except for such part as may be specified in the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s</w:t>
      </w:r>
      <w:r w:rsidRPr="005E015E">
        <w:rPr>
          <w:rFonts w:ascii="Times New Roman" w:hAnsi="Times New Roman"/>
          <w:sz w:val="24"/>
          <w:szCs w:val="22"/>
          <w:lang w:val="en-GB"/>
        </w:rPr>
        <w:t xml:space="preserve">pecial </w:t>
      </w:r>
      <w:r w:rsidR="00542864" w:rsidRPr="005E015E">
        <w:rPr>
          <w:rFonts w:ascii="Times New Roman" w:hAnsi="Times New Roman"/>
          <w:sz w:val="24"/>
          <w:szCs w:val="22"/>
          <w:lang w:val="en-GB"/>
        </w:rPr>
        <w:t>c</w:t>
      </w:r>
      <w:r w:rsidRPr="005E015E">
        <w:rPr>
          <w:rFonts w:ascii="Times New Roman" w:hAnsi="Times New Roman"/>
          <w:sz w:val="24"/>
          <w:szCs w:val="22"/>
          <w:lang w:val="en-GB"/>
        </w:rPr>
        <w:t>onditions in respect of after sales service)</w:t>
      </w:r>
      <w:r w:rsidR="009A1881" w:rsidRPr="005E015E">
        <w:rPr>
          <w:rFonts w:ascii="Times New Roman" w:hAnsi="Times New Roman"/>
          <w:sz w:val="24"/>
          <w:szCs w:val="22"/>
          <w:lang w:val="en-GB"/>
        </w:rPr>
        <w:t>.</w:t>
      </w:r>
    </w:p>
    <w:p w14:paraId="69E35976" w14:textId="66A9EE46" w:rsidR="004018F1" w:rsidRPr="005E015E" w:rsidRDefault="004018F1" w:rsidP="004018F1">
      <w:pPr>
        <w:spacing w:before="0" w:after="0"/>
        <w:jc w:val="both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>The law applicable to this guarantee shall be that of</w:t>
      </w:r>
      <w:r w:rsidR="008E77A1" w:rsidRPr="005E015E">
        <w:rPr>
          <w:rFonts w:ascii="Times New Roman" w:hAnsi="Times New Roman"/>
          <w:sz w:val="24"/>
          <w:szCs w:val="22"/>
          <w:lang w:val="en-GB"/>
        </w:rPr>
        <w:t xml:space="preserve"> Italy</w:t>
      </w:r>
      <w:r w:rsidRPr="005E015E">
        <w:rPr>
          <w:rFonts w:ascii="Times New Roman" w:hAnsi="Times New Roman"/>
          <w:sz w:val="24"/>
          <w:szCs w:val="22"/>
          <w:lang w:val="en-GB"/>
        </w:rPr>
        <w:t>. Any dispute arising out of or in connection with this guarantee shall be referred to the courts of</w:t>
      </w:r>
      <w:r w:rsidR="008E77A1" w:rsidRPr="005E015E">
        <w:rPr>
          <w:rFonts w:ascii="Times New Roman" w:hAnsi="Times New Roman"/>
          <w:sz w:val="24"/>
          <w:szCs w:val="22"/>
          <w:lang w:val="en-GB"/>
        </w:rPr>
        <w:t xml:space="preserve"> Italy</w:t>
      </w:r>
      <w:r w:rsidR="00056123" w:rsidRPr="005E015E">
        <w:rPr>
          <w:rFonts w:ascii="Times New Roman" w:hAnsi="Times New Roman"/>
          <w:sz w:val="24"/>
          <w:szCs w:val="22"/>
          <w:lang w:val="en-GB"/>
        </w:rPr>
        <w:t>.</w:t>
      </w:r>
    </w:p>
    <w:p w14:paraId="6F0D9FDB" w14:textId="01D46FC7" w:rsidR="00947CD1" w:rsidRPr="005E015E" w:rsidRDefault="004D2FD8" w:rsidP="008E77A1">
      <w:pPr>
        <w:jc w:val="both"/>
        <w:rPr>
          <w:rFonts w:ascii="Times New Roman" w:hAnsi="Times New Roman"/>
          <w:sz w:val="24"/>
          <w:szCs w:val="22"/>
          <w:lang w:val="en-GB"/>
        </w:rPr>
      </w:pPr>
      <w:r w:rsidRPr="005E015E">
        <w:rPr>
          <w:rFonts w:ascii="Times New Roman" w:hAnsi="Times New Roman"/>
          <w:sz w:val="24"/>
          <w:szCs w:val="22"/>
          <w:lang w:val="en-GB"/>
        </w:rPr>
        <w:t xml:space="preserve">This guarantee shall enter into force and take effect </w:t>
      </w:r>
      <w:r w:rsidR="0009286D" w:rsidRPr="005E015E">
        <w:rPr>
          <w:rFonts w:ascii="Times New Roman" w:hAnsi="Times New Roman"/>
          <w:sz w:val="24"/>
          <w:szCs w:val="22"/>
          <w:lang w:val="en-GB"/>
        </w:rPr>
        <w:t>upon its signature</w:t>
      </w:r>
      <w:r w:rsidR="00D576CA" w:rsidRPr="005E015E">
        <w:rPr>
          <w:rFonts w:ascii="Times New Roman" w:hAnsi="Times New Roman"/>
          <w:sz w:val="24"/>
          <w:szCs w:val="22"/>
          <w:lang w:val="en-GB"/>
        </w:rPr>
        <w:t>.</w:t>
      </w:r>
      <w:r w:rsidR="00294190" w:rsidRPr="005E015E">
        <w:rPr>
          <w:rFonts w:ascii="Times New Roman" w:hAnsi="Times New Roman"/>
          <w:sz w:val="24"/>
          <w:szCs w:val="22"/>
          <w:lang w:val="en-GB"/>
        </w:rPr>
        <w:t xml:space="preserve"> </w:t>
      </w:r>
    </w:p>
    <w:p w14:paraId="36D0C2F8" w14:textId="77777777" w:rsidR="008E77A1" w:rsidRPr="005E015E" w:rsidRDefault="008E77A1" w:rsidP="00FE1DC9">
      <w:pPr>
        <w:spacing w:before="0" w:after="0"/>
        <w:rPr>
          <w:rFonts w:ascii="Times New Roman" w:hAnsi="Times New Roman"/>
          <w:sz w:val="24"/>
          <w:szCs w:val="22"/>
          <w:lang w:val="en-GB"/>
        </w:rPr>
      </w:pPr>
    </w:p>
    <w:p w14:paraId="78BA90A3" w14:textId="77777777" w:rsidR="00692597" w:rsidRPr="005E015E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5E015E">
        <w:rPr>
          <w:rFonts w:ascii="Times New Roman" w:hAnsi="Times New Roman"/>
          <w:snapToGrid/>
          <w:sz w:val="24"/>
          <w:szCs w:val="24"/>
          <w:lang w:val="en-GB" w:eastAsia="en-GB"/>
        </w:rPr>
        <w:t>Done at [</w:t>
      </w:r>
      <w:r w:rsidRPr="005E015E">
        <w:rPr>
          <w:rFonts w:ascii="Times New Roman" w:hAnsi="Times New Roman"/>
          <w:i/>
          <w:snapToGrid/>
          <w:sz w:val="24"/>
          <w:szCs w:val="24"/>
          <w:highlight w:val="yellow"/>
          <w:lang w:val="en-GB" w:eastAsia="en-GB"/>
        </w:rPr>
        <w:t>insert place</w:t>
      </w:r>
      <w:r w:rsidRPr="005E015E">
        <w:rPr>
          <w:rFonts w:ascii="Times New Roman" w:hAnsi="Times New Roman"/>
          <w:snapToGrid/>
          <w:sz w:val="24"/>
          <w:szCs w:val="24"/>
          <w:lang w:val="en-GB" w:eastAsia="en-GB"/>
        </w:rPr>
        <w:t>], on [</w:t>
      </w:r>
      <w:r w:rsidRPr="005E015E">
        <w:rPr>
          <w:rFonts w:ascii="Times New Roman" w:hAnsi="Times New Roman"/>
          <w:i/>
          <w:snapToGrid/>
          <w:sz w:val="24"/>
          <w:szCs w:val="24"/>
          <w:highlight w:val="yellow"/>
          <w:lang w:val="en-GB" w:eastAsia="en-GB"/>
        </w:rPr>
        <w:t>insert date</w:t>
      </w:r>
      <w:r w:rsidRPr="005E015E">
        <w:rPr>
          <w:rFonts w:ascii="Times New Roman" w:hAnsi="Times New Roman"/>
          <w:snapToGrid/>
          <w:sz w:val="24"/>
          <w:szCs w:val="24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2310C9" w14:paraId="22005920" w14:textId="77777777" w:rsidTr="002201F0">
        <w:tc>
          <w:tcPr>
            <w:tcW w:w="4714" w:type="dxa"/>
          </w:tcPr>
          <w:p w14:paraId="284BB5A0" w14:textId="77777777" w:rsidR="00692597" w:rsidRPr="005E015E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lastRenderedPageBreak/>
              <w:t>Signature</w:t>
            </w:r>
            <w:r w:rsidRPr="005E015E">
              <w:rPr>
                <w:rStyle w:val="Rimandonotaapidipagina"/>
                <w:rFonts w:ascii="Times New Roman" w:hAnsi="Times New Roman"/>
                <w:sz w:val="24"/>
                <w:szCs w:val="22"/>
                <w:lang w:val="en-GB"/>
              </w:rPr>
              <w:footnoteReference w:id="1"/>
            </w: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t xml:space="preserve">: 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[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s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ignature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]</w:t>
            </w:r>
          </w:p>
          <w:p w14:paraId="7B839110" w14:textId="77777777" w:rsidR="00692597" w:rsidRPr="005E015E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t>Name:</w:t>
            </w:r>
          </w:p>
          <w:p w14:paraId="01612022" w14:textId="77777777" w:rsidR="00692597" w:rsidRPr="005E015E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[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f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 xml:space="preserve">unction at the 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f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 xml:space="preserve">inancial 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i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nstitution/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b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ank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061A5BA6" w14:textId="77777777" w:rsidR="00692597" w:rsidRPr="005E015E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t>Signature</w:t>
            </w:r>
            <w:r w:rsidRPr="005E015E">
              <w:rPr>
                <w:rStyle w:val="Rimandonotaapidipagina"/>
                <w:rFonts w:ascii="Times New Roman" w:hAnsi="Times New Roman"/>
                <w:sz w:val="24"/>
                <w:szCs w:val="22"/>
                <w:lang w:val="en-GB"/>
              </w:rPr>
              <w:footnoteReference w:id="2"/>
            </w: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t xml:space="preserve">: 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[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s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ignature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]</w:t>
            </w:r>
          </w:p>
          <w:p w14:paraId="3C3A91A0" w14:textId="77777777" w:rsidR="00692597" w:rsidRPr="005E015E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5E015E">
              <w:rPr>
                <w:rFonts w:ascii="Times New Roman" w:hAnsi="Times New Roman"/>
                <w:sz w:val="24"/>
                <w:szCs w:val="22"/>
                <w:lang w:val="en-GB"/>
              </w:rPr>
              <w:t>Name:</w:t>
            </w:r>
          </w:p>
          <w:p w14:paraId="2DF16D71" w14:textId="77777777" w:rsidR="00692597" w:rsidRPr="005E015E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[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f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 xml:space="preserve">unction at the 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f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 xml:space="preserve">inancial 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i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nstitution/</w:t>
            </w:r>
            <w:r w:rsidR="00542864"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b</w:t>
            </w:r>
            <w:r w:rsidRPr="005E015E">
              <w:rPr>
                <w:rFonts w:ascii="Times New Roman" w:hAnsi="Times New Roman"/>
                <w:i/>
                <w:snapToGrid/>
                <w:sz w:val="24"/>
                <w:szCs w:val="24"/>
                <w:lang w:val="en-GB" w:eastAsia="en-GB"/>
              </w:rPr>
              <w:t>ank</w:t>
            </w:r>
            <w:r w:rsidRPr="005E015E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]</w:t>
            </w:r>
          </w:p>
        </w:tc>
      </w:tr>
    </w:tbl>
    <w:p w14:paraId="675457AE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DA047" w14:textId="77777777" w:rsidR="007C123E" w:rsidRDefault="007C123E">
      <w:r>
        <w:separator/>
      </w:r>
    </w:p>
  </w:endnote>
  <w:endnote w:type="continuationSeparator" w:id="0">
    <w:p w14:paraId="64765FB6" w14:textId="77777777" w:rsidR="007C123E" w:rsidRDefault="007C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02F6" w14:textId="13494483" w:rsidR="003A2E7A" w:rsidRPr="00140829" w:rsidRDefault="00EC1DC9" w:rsidP="008E77A1">
    <w:pPr>
      <w:pStyle w:val="Pidipagina"/>
      <w:spacing w:after="0"/>
      <w:rPr>
        <w:rFonts w:ascii="Times New Roman" w:hAnsi="Times New Roman"/>
        <w:sz w:val="18"/>
        <w:szCs w:val="18"/>
        <w:lang w:val="en-GB"/>
      </w:rPr>
    </w:pPr>
    <w:r w:rsidRPr="00961C29">
      <w:rPr>
        <w:rFonts w:ascii="Times New Roman" w:hAnsi="Times New Roman"/>
        <w:sz w:val="18"/>
        <w:szCs w:val="18"/>
        <w:lang w:val="en-GB"/>
      </w:rPr>
      <w:tab/>
    </w:r>
    <w:r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961C29">
      <w:rPr>
        <w:rFonts w:ascii="Times New Roman" w:hAnsi="Times New Roman"/>
        <w:sz w:val="18"/>
        <w:szCs w:val="18"/>
      </w:rPr>
      <w:fldChar w:fldCharType="begin"/>
    </w:r>
    <w:r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Pr="00961C29">
      <w:rPr>
        <w:rFonts w:ascii="Times New Roman" w:hAnsi="Times New Roman"/>
        <w:sz w:val="18"/>
        <w:szCs w:val="18"/>
      </w:rPr>
      <w:fldChar w:fldCharType="end"/>
    </w:r>
    <w:r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Pr="00961C29">
      <w:rPr>
        <w:rFonts w:ascii="Times New Roman" w:hAnsi="Times New Roman"/>
        <w:sz w:val="18"/>
        <w:szCs w:val="18"/>
      </w:rPr>
      <w:fldChar w:fldCharType="begin"/>
    </w:r>
    <w:r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Pr="00961C29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2FC9D" w14:textId="773AB389" w:rsidR="00F6133A" w:rsidRPr="0093677F" w:rsidRDefault="007F3E7B" w:rsidP="008E77A1">
    <w:pPr>
      <w:pStyle w:val="Pidipagina"/>
      <w:spacing w:after="0"/>
      <w:rPr>
        <w:rFonts w:ascii="Times New Roman" w:hAnsi="Times New Roman"/>
        <w:sz w:val="18"/>
        <w:szCs w:val="18"/>
        <w:lang w:val="en-GB"/>
      </w:rPr>
    </w:pPr>
    <w:r w:rsidRPr="00961C29">
      <w:rPr>
        <w:rFonts w:ascii="Times New Roman" w:hAnsi="Times New Roman"/>
        <w:sz w:val="18"/>
        <w:szCs w:val="18"/>
        <w:lang w:val="en-GB"/>
      </w:rPr>
      <w:tab/>
    </w:r>
    <w:r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93B63" w14:textId="77777777" w:rsidR="007C123E" w:rsidRDefault="007C123E">
      <w:r>
        <w:separator/>
      </w:r>
    </w:p>
  </w:footnote>
  <w:footnote w:type="continuationSeparator" w:id="0">
    <w:p w14:paraId="0D4B82BE" w14:textId="77777777" w:rsidR="007C123E" w:rsidRDefault="007C123E">
      <w:r>
        <w:continuationSeparator/>
      </w:r>
    </w:p>
  </w:footnote>
  <w:footnote w:id="1">
    <w:p w14:paraId="0262874E" w14:textId="77777777" w:rsidR="00692597" w:rsidRPr="008E12AD" w:rsidRDefault="00692597" w:rsidP="001E3AC6">
      <w:pPr>
        <w:pStyle w:val="Testonotaapidipagina"/>
        <w:jc w:val="both"/>
        <w:rPr>
          <w:lang w:val="en-GB"/>
        </w:rPr>
      </w:pPr>
      <w:r w:rsidRPr="00A039CA">
        <w:rPr>
          <w:rStyle w:val="Rimandonotaapidipa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2">
    <w:p w14:paraId="18ED7B67" w14:textId="77777777" w:rsidR="00692597" w:rsidRPr="008E12AD" w:rsidRDefault="00692597" w:rsidP="001E3AC6">
      <w:pPr>
        <w:pStyle w:val="Testonotaapidipagina"/>
        <w:jc w:val="both"/>
        <w:rPr>
          <w:lang w:val="en-GB"/>
        </w:rPr>
      </w:pPr>
      <w:r w:rsidRPr="00A039CA">
        <w:rPr>
          <w:rStyle w:val="Rimandonotaapidipagina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27231281">
    <w:abstractNumId w:val="6"/>
  </w:num>
  <w:num w:numId="2" w16cid:durableId="89744531">
    <w:abstractNumId w:val="31"/>
  </w:num>
  <w:num w:numId="3" w16cid:durableId="1962421293">
    <w:abstractNumId w:val="5"/>
  </w:num>
  <w:num w:numId="4" w16cid:durableId="1347948109">
    <w:abstractNumId w:val="24"/>
  </w:num>
  <w:num w:numId="5" w16cid:durableId="138502689">
    <w:abstractNumId w:val="20"/>
  </w:num>
  <w:num w:numId="6" w16cid:durableId="565729282">
    <w:abstractNumId w:val="15"/>
  </w:num>
  <w:num w:numId="7" w16cid:durableId="1843349233">
    <w:abstractNumId w:val="13"/>
  </w:num>
  <w:num w:numId="8" w16cid:durableId="663705964">
    <w:abstractNumId w:val="19"/>
  </w:num>
  <w:num w:numId="9" w16cid:durableId="898712353">
    <w:abstractNumId w:val="37"/>
  </w:num>
  <w:num w:numId="10" w16cid:durableId="437262986">
    <w:abstractNumId w:val="9"/>
  </w:num>
  <w:num w:numId="11" w16cid:durableId="1043750756">
    <w:abstractNumId w:val="10"/>
  </w:num>
  <w:num w:numId="12" w16cid:durableId="1654872392">
    <w:abstractNumId w:val="11"/>
  </w:num>
  <w:num w:numId="13" w16cid:durableId="459885068">
    <w:abstractNumId w:val="23"/>
  </w:num>
  <w:num w:numId="14" w16cid:durableId="416757527">
    <w:abstractNumId w:val="28"/>
  </w:num>
  <w:num w:numId="15" w16cid:durableId="811294816">
    <w:abstractNumId w:val="33"/>
  </w:num>
  <w:num w:numId="16" w16cid:durableId="445587909">
    <w:abstractNumId w:val="7"/>
  </w:num>
  <w:num w:numId="17" w16cid:durableId="837115947">
    <w:abstractNumId w:val="18"/>
  </w:num>
  <w:num w:numId="18" w16cid:durableId="1825124934">
    <w:abstractNumId w:val="22"/>
  </w:num>
  <w:num w:numId="19" w16cid:durableId="320894186">
    <w:abstractNumId w:val="27"/>
  </w:num>
  <w:num w:numId="20" w16cid:durableId="415595623">
    <w:abstractNumId w:val="8"/>
  </w:num>
  <w:num w:numId="21" w16cid:durableId="321930426">
    <w:abstractNumId w:val="21"/>
  </w:num>
  <w:num w:numId="22" w16cid:durableId="1213545350">
    <w:abstractNumId w:val="12"/>
  </w:num>
  <w:num w:numId="23" w16cid:durableId="122893980">
    <w:abstractNumId w:val="14"/>
  </w:num>
  <w:num w:numId="24" w16cid:durableId="2106219232">
    <w:abstractNumId w:val="30"/>
  </w:num>
  <w:num w:numId="25" w16cid:durableId="337075055">
    <w:abstractNumId w:val="17"/>
  </w:num>
  <w:num w:numId="26" w16cid:durableId="1755660109">
    <w:abstractNumId w:val="16"/>
  </w:num>
  <w:num w:numId="27" w16cid:durableId="2046057346">
    <w:abstractNumId w:val="34"/>
  </w:num>
  <w:num w:numId="28" w16cid:durableId="97071497">
    <w:abstractNumId w:val="35"/>
  </w:num>
  <w:num w:numId="29" w16cid:durableId="645815040">
    <w:abstractNumId w:val="1"/>
  </w:num>
  <w:num w:numId="30" w16cid:durableId="965507572">
    <w:abstractNumId w:val="29"/>
  </w:num>
  <w:num w:numId="31" w16cid:durableId="2063824881">
    <w:abstractNumId w:val="25"/>
  </w:num>
  <w:num w:numId="32" w16cid:durableId="952520482">
    <w:abstractNumId w:val="3"/>
  </w:num>
  <w:num w:numId="33" w16cid:durableId="962806467">
    <w:abstractNumId w:val="4"/>
  </w:num>
  <w:num w:numId="34" w16cid:durableId="686325211">
    <w:abstractNumId w:val="2"/>
  </w:num>
  <w:num w:numId="35" w16cid:durableId="2009867105">
    <w:abstractNumId w:val="0"/>
  </w:num>
  <w:num w:numId="36" w16cid:durableId="2140343582">
    <w:abstractNumId w:val="26"/>
  </w:num>
  <w:num w:numId="37" w16cid:durableId="2079742062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B">
    <w15:presenceInfo w15:providerId="None" w15:userId="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B224F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1331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310C9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87158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31BC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202C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E015E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23E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E77A1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3AFE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8013C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4280"/>
    <w:rsid w:val="00B57823"/>
    <w:rsid w:val="00B63280"/>
    <w:rsid w:val="00B70C0E"/>
    <w:rsid w:val="00B758FB"/>
    <w:rsid w:val="00B80DE8"/>
    <w:rsid w:val="00B87EDD"/>
    <w:rsid w:val="00B90C14"/>
    <w:rsid w:val="00B9691D"/>
    <w:rsid w:val="00BA0AFA"/>
    <w:rsid w:val="00BB56D3"/>
    <w:rsid w:val="00BC6222"/>
    <w:rsid w:val="00BD201F"/>
    <w:rsid w:val="00BD3371"/>
    <w:rsid w:val="00C05345"/>
    <w:rsid w:val="00C053B0"/>
    <w:rsid w:val="00C0697A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B259B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23B36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5A000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AE1F7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AB2D5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B2D52"/>
  </w:style>
  <w:style w:type="character" w:customStyle="1" w:styleId="TestocommentoCarattere">
    <w:name w:val="Testo commento Carattere"/>
    <w:link w:val="Testocommento"/>
    <w:rsid w:val="00AB2D52"/>
    <w:rPr>
      <w:rFonts w:ascii="Arial" w:hAnsi="Arial"/>
      <w:snapToGrid w:val="0"/>
      <w:lang w:val="sv-S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AB2D52"/>
    <w:rPr>
      <w:b/>
      <w:bCs/>
    </w:rPr>
  </w:style>
  <w:style w:type="character" w:customStyle="1" w:styleId="SoggettocommentoCarattere">
    <w:name w:val="Soggetto commento Carattere"/>
    <w:link w:val="Soggettocommento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TestonotaapidipaginaCarattere">
    <w:name w:val="Testo nota a piè di pagina Carattere"/>
    <w:link w:val="Testonotaapidipagina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2244</Characters>
  <Application>Microsoft Office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Antonio Casilli</cp:lastModifiedBy>
  <cp:revision>5</cp:revision>
  <cp:lastPrinted>2012-09-24T09:31:00Z</cp:lastPrinted>
  <dcterms:created xsi:type="dcterms:W3CDTF">2025-03-19T09:02:00Z</dcterms:created>
  <dcterms:modified xsi:type="dcterms:W3CDTF">2025-08-04T13:25:00Z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  <property fmtid="{D5CDD505-2E9C-101B-9397-08002B2CF9AE}" pid="8" name="GrammarlyDocumentId">
    <vt:lpwstr>08d5115fe288814888992745442e20752cff52ee96412a9df1c52f0180253103</vt:lpwstr>
  </property>
</Properties>
</file>