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CD27F" w14:textId="0C3EFDE3" w:rsidR="00640B68" w:rsidRPr="00F94F59" w:rsidRDefault="00640B68" w:rsidP="00640B68">
      <w:pPr>
        <w:bidi/>
        <w:jc w:val="center"/>
        <w:rPr>
          <w:b/>
          <w:bCs/>
          <w:sz w:val="28"/>
          <w:szCs w:val="28"/>
          <w:rtl/>
        </w:rPr>
      </w:pPr>
      <w:r w:rsidRPr="00F94F59">
        <w:rPr>
          <w:rFonts w:hint="cs"/>
          <w:b/>
          <w:bCs/>
          <w:sz w:val="28"/>
          <w:szCs w:val="28"/>
          <w:rtl/>
        </w:rPr>
        <w:t xml:space="preserve">الملحق </w:t>
      </w:r>
      <w:r w:rsidR="00F94F59" w:rsidRPr="00F94F59">
        <w:rPr>
          <w:rFonts w:ascii="Calibri" w:hAnsi="Calibri" w:cs="Calibri"/>
          <w:b/>
          <w:bCs/>
          <w:sz w:val="28"/>
          <w:szCs w:val="28"/>
          <w:rtl/>
        </w:rPr>
        <w:t>١</w:t>
      </w:r>
    </w:p>
    <w:p w14:paraId="4739CF6B" w14:textId="5FFDA274" w:rsidR="00640B68" w:rsidRPr="00F94F59" w:rsidRDefault="00640B68" w:rsidP="009564D5">
      <w:pPr>
        <w:bidi/>
        <w:jc w:val="center"/>
        <w:rPr>
          <w:b/>
          <w:bCs/>
          <w:sz w:val="32"/>
          <w:szCs w:val="32"/>
          <w:rtl/>
        </w:rPr>
      </w:pPr>
      <w:r w:rsidRPr="00F94F59">
        <w:rPr>
          <w:rFonts w:hint="cs"/>
          <w:b/>
          <w:bCs/>
          <w:sz w:val="32"/>
          <w:szCs w:val="32"/>
          <w:rtl/>
        </w:rPr>
        <w:t>نموذج مناقصة لاتفاقية اطار العمل</w:t>
      </w:r>
    </w:p>
    <w:p w14:paraId="54B4C0D0" w14:textId="603405BC" w:rsidR="00640B68" w:rsidRPr="00F94F59" w:rsidRDefault="00640B68" w:rsidP="009564D5">
      <w:pPr>
        <w:bidi/>
        <w:jc w:val="center"/>
        <w:rPr>
          <w:b/>
          <w:bCs/>
          <w:sz w:val="28"/>
          <w:szCs w:val="28"/>
          <w:rtl/>
        </w:rPr>
      </w:pPr>
      <w:r w:rsidRPr="00F94F59">
        <w:rPr>
          <w:rFonts w:hint="cs"/>
          <w:b/>
          <w:bCs/>
          <w:sz w:val="28"/>
          <w:szCs w:val="28"/>
          <w:rtl/>
        </w:rPr>
        <w:t>مرجع النشر</w:t>
      </w:r>
      <w:r w:rsidR="00F94F59">
        <w:rPr>
          <w:rFonts w:hint="cs"/>
          <w:b/>
          <w:bCs/>
          <w:sz w:val="28"/>
          <w:szCs w:val="28"/>
          <w:rtl/>
        </w:rPr>
        <w:t xml:space="preserve">: </w:t>
      </w:r>
      <w:r w:rsidR="00CF6C8E" w:rsidRPr="00BA1807">
        <w:rPr>
          <w:b/>
          <w:bCs/>
          <w:sz w:val="28"/>
          <w:szCs w:val="28"/>
        </w:rPr>
        <w:t>S1_06_2025</w:t>
      </w:r>
    </w:p>
    <w:p w14:paraId="4AE38563" w14:textId="0DB58ADE" w:rsidR="00640B68" w:rsidRDefault="00640B68" w:rsidP="00640B68">
      <w:pPr>
        <w:bidi/>
        <w:rPr>
          <w:rFonts w:cs="Arial"/>
          <w:rtl/>
        </w:rPr>
      </w:pPr>
      <w:r w:rsidRPr="00640B68">
        <w:rPr>
          <w:rFonts w:cs="Arial"/>
          <w:b/>
          <w:bCs/>
          <w:rtl/>
        </w:rPr>
        <w:t>عنوان العقد:</w:t>
      </w:r>
      <w:r w:rsidRPr="00640B68">
        <w:rPr>
          <w:rFonts w:cs="Arial"/>
          <w:rtl/>
        </w:rPr>
        <w:t xml:space="preserve"> دعوة ل</w:t>
      </w:r>
      <w:r w:rsidR="00F94F59">
        <w:rPr>
          <w:rFonts w:cs="Arial" w:hint="cs"/>
          <w:rtl/>
        </w:rPr>
        <w:t>إبداء</w:t>
      </w:r>
      <w:r w:rsidRPr="00640B68">
        <w:rPr>
          <w:rFonts w:cs="Arial"/>
          <w:rtl/>
        </w:rPr>
        <w:t xml:space="preserve"> الاهتمام بتشكيل قائمة مختصرة من الموردين لشراء ال</w:t>
      </w:r>
      <w:r w:rsidR="00BD0587">
        <w:rPr>
          <w:rFonts w:cs="Arial" w:hint="cs"/>
          <w:rtl/>
        </w:rPr>
        <w:t>مدخلات الزراعية</w:t>
      </w:r>
      <w:r w:rsidRPr="00640B68">
        <w:rPr>
          <w:rFonts w:cs="Arial"/>
          <w:rtl/>
        </w:rPr>
        <w:t xml:space="preserve"> في سوريا والدول المجاورة</w:t>
      </w:r>
      <w:r>
        <w:rPr>
          <w:rFonts w:cs="Arial" w:hint="cs"/>
          <w:rtl/>
        </w:rPr>
        <w:t>.</w:t>
      </w:r>
    </w:p>
    <w:p w14:paraId="3DBE1FE3" w14:textId="4FDDE952" w:rsidR="00640B68" w:rsidRDefault="00640B68" w:rsidP="00954B87">
      <w:pPr>
        <w:bidi/>
        <w:jc w:val="right"/>
        <w:rPr>
          <w:rtl/>
        </w:rPr>
      </w:pPr>
      <w:r w:rsidRPr="00640B68">
        <w:rPr>
          <w:rFonts w:cs="Arial"/>
          <w:b/>
          <w:bCs/>
          <w:rtl/>
        </w:rPr>
        <w:t>المكان</w:t>
      </w:r>
      <w:r w:rsidRPr="00640B68">
        <w:rPr>
          <w:rFonts w:cs="Arial"/>
          <w:rtl/>
        </w:rPr>
        <w:t xml:space="preserve">، </w:t>
      </w:r>
      <w:r w:rsidRPr="000B548E">
        <w:rPr>
          <w:highlight w:val="yellow"/>
        </w:rPr>
        <w:t>XX/XX/2025</w:t>
      </w:r>
    </w:p>
    <w:p w14:paraId="2BC52912" w14:textId="3B57216B" w:rsidR="00640B68" w:rsidRPr="00640B68" w:rsidRDefault="00640B68" w:rsidP="00954B87">
      <w:pPr>
        <w:bidi/>
        <w:jc w:val="both"/>
        <w:rPr>
          <w:rFonts w:cs="Arial"/>
          <w:b/>
          <w:bCs/>
          <w:rtl/>
        </w:rPr>
      </w:pPr>
      <w:r w:rsidRPr="00640B68">
        <w:rPr>
          <w:rFonts w:cs="Arial"/>
          <w:b/>
          <w:bCs/>
          <w:rtl/>
        </w:rPr>
        <w:t>إلى: المعهد الزراعي المتوسطي في باري</w:t>
      </w:r>
      <w:r w:rsidR="00F94F59">
        <w:rPr>
          <w:rFonts w:cs="Arial" w:hint="cs"/>
          <w:b/>
          <w:bCs/>
          <w:rtl/>
        </w:rPr>
        <w:t xml:space="preserve"> -</w:t>
      </w:r>
      <w:r w:rsidRPr="00640B68">
        <w:rPr>
          <w:rFonts w:cs="Arial"/>
          <w:b/>
          <w:bCs/>
          <w:rtl/>
        </w:rPr>
        <w:t xml:space="preserve"> </w:t>
      </w:r>
      <w:r w:rsidR="00F94F59" w:rsidRPr="00640B68">
        <w:rPr>
          <w:b/>
          <w:bCs/>
        </w:rPr>
        <w:t>CIHEAM Bari</w:t>
      </w:r>
      <w:r w:rsidR="00F94F59" w:rsidRPr="00640B68">
        <w:rPr>
          <w:rFonts w:cs="Arial"/>
          <w:b/>
          <w:bCs/>
          <w:rtl/>
        </w:rPr>
        <w:t xml:space="preserve"> </w:t>
      </w:r>
      <w:r w:rsidR="00F94F59">
        <w:rPr>
          <w:rFonts w:cs="Arial" w:hint="cs"/>
          <w:b/>
          <w:bCs/>
          <w:rtl/>
        </w:rPr>
        <w:t>-</w:t>
      </w:r>
      <w:r w:rsidR="00F94F59" w:rsidRPr="00640B68">
        <w:rPr>
          <w:rFonts w:cs="Arial"/>
          <w:b/>
          <w:bCs/>
          <w:rtl/>
        </w:rPr>
        <w:t xml:space="preserve"> </w:t>
      </w:r>
      <w:r w:rsidR="00F94F59" w:rsidRPr="00640B68">
        <w:rPr>
          <w:b/>
          <w:bCs/>
        </w:rPr>
        <w:t xml:space="preserve">Via </w:t>
      </w:r>
      <w:proofErr w:type="spellStart"/>
      <w:r w:rsidR="00F94F59" w:rsidRPr="00640B68">
        <w:rPr>
          <w:b/>
          <w:bCs/>
        </w:rPr>
        <w:t>Ceglie</w:t>
      </w:r>
      <w:proofErr w:type="spellEnd"/>
      <w:r w:rsidR="00F94F59" w:rsidRPr="00640B68">
        <w:rPr>
          <w:b/>
          <w:bCs/>
        </w:rPr>
        <w:t xml:space="preserve"> </w:t>
      </w:r>
      <w:r w:rsidR="00F94F59" w:rsidRPr="007557D2">
        <w:rPr>
          <w:b/>
          <w:lang w:val="it-IT"/>
        </w:rPr>
        <w:t>9</w:t>
      </w:r>
      <w:r w:rsidR="00F94F59" w:rsidRPr="00640B68">
        <w:rPr>
          <w:rFonts w:cs="Arial"/>
          <w:b/>
          <w:bCs/>
          <w:rtl/>
        </w:rPr>
        <w:t xml:space="preserve"> </w:t>
      </w:r>
      <w:r w:rsidRPr="00640B68">
        <w:rPr>
          <w:rFonts w:cs="Arial"/>
          <w:b/>
          <w:bCs/>
          <w:rtl/>
        </w:rPr>
        <w:t xml:space="preserve">- </w:t>
      </w:r>
      <w:r w:rsidR="00BD0587" w:rsidRPr="007557D2">
        <w:rPr>
          <w:b/>
          <w:lang w:val="it-IT"/>
        </w:rPr>
        <w:t xml:space="preserve"> 70010 </w:t>
      </w:r>
      <w:r w:rsidRPr="00640B68">
        <w:rPr>
          <w:b/>
          <w:bCs/>
        </w:rPr>
        <w:t xml:space="preserve"> Valenzano (BA</w:t>
      </w:r>
      <w:r w:rsidR="00F94F59" w:rsidRPr="00640B68">
        <w:rPr>
          <w:b/>
          <w:bCs/>
        </w:rPr>
        <w:t>)</w:t>
      </w:r>
      <w:r w:rsidR="00F94F59" w:rsidRPr="00F94F59">
        <w:rPr>
          <w:b/>
          <w:bCs/>
        </w:rPr>
        <w:t xml:space="preserve"> </w:t>
      </w:r>
      <w:r w:rsidR="00F94F59">
        <w:rPr>
          <w:rFonts w:cs="Arial" w:hint="cs"/>
          <w:b/>
          <w:bCs/>
          <w:rtl/>
        </w:rPr>
        <w:t xml:space="preserve">- </w:t>
      </w:r>
      <w:r w:rsidRPr="00640B68">
        <w:rPr>
          <w:rFonts w:cs="Arial"/>
          <w:b/>
          <w:bCs/>
          <w:rtl/>
        </w:rPr>
        <w:t>إيطاليا</w:t>
      </w:r>
    </w:p>
    <w:p w14:paraId="425C85FA" w14:textId="4FFB16B2" w:rsidR="00640B68" w:rsidRPr="00954B87" w:rsidRDefault="00640B68" w:rsidP="00954B87">
      <w:pPr>
        <w:bidi/>
        <w:jc w:val="both"/>
        <w:rPr>
          <w:rFonts w:cs="Arial"/>
          <w:highlight w:val="yellow"/>
          <w:u w:val="single"/>
          <w:rtl/>
        </w:rPr>
      </w:pPr>
      <w:r w:rsidRPr="00954B87">
        <w:rPr>
          <w:rFonts w:cs="Arial"/>
          <w:highlight w:val="yellow"/>
          <w:u w:val="single"/>
          <w:rtl/>
        </w:rPr>
        <w:t>كيفي</w:t>
      </w:r>
      <w:r w:rsidR="00F94F59">
        <w:rPr>
          <w:rFonts w:cs="Arial" w:hint="cs"/>
          <w:highlight w:val="yellow"/>
          <w:u w:val="single"/>
          <w:rtl/>
        </w:rPr>
        <w:t>ّ</w:t>
      </w:r>
      <w:r w:rsidRPr="00954B87">
        <w:rPr>
          <w:rFonts w:cs="Arial"/>
          <w:highlight w:val="yellow"/>
          <w:u w:val="single"/>
          <w:rtl/>
        </w:rPr>
        <w:t>ة إكمال نموذج تقديم المناقصة</w:t>
      </w:r>
      <w:r w:rsidR="00F94F59">
        <w:rPr>
          <w:rFonts w:cs="Arial" w:hint="cs"/>
          <w:highlight w:val="yellow"/>
          <w:u w:val="single"/>
          <w:rtl/>
        </w:rPr>
        <w:t xml:space="preserve"> هذا</w:t>
      </w:r>
    </w:p>
    <w:p w14:paraId="5C070115" w14:textId="18A9E209" w:rsidR="00640B68" w:rsidRPr="00640B68" w:rsidRDefault="00640B68" w:rsidP="00954B87">
      <w:pPr>
        <w:bidi/>
        <w:jc w:val="both"/>
        <w:rPr>
          <w:highlight w:val="yellow"/>
        </w:rPr>
      </w:pPr>
      <w:r w:rsidRPr="00640B68">
        <w:rPr>
          <w:rFonts w:cs="Arial"/>
          <w:highlight w:val="yellow"/>
          <w:rtl/>
        </w:rPr>
        <w:t xml:space="preserve">عند تقديم نموذج </w:t>
      </w:r>
      <w:r w:rsidR="005A7FF1">
        <w:rPr>
          <w:rFonts w:cs="Arial" w:hint="cs"/>
          <w:highlight w:val="yellow"/>
          <w:rtl/>
        </w:rPr>
        <w:t>ال</w:t>
      </w:r>
      <w:r w:rsidRPr="00640B68">
        <w:rPr>
          <w:rFonts w:cs="Arial"/>
          <w:highlight w:val="yellow"/>
          <w:rtl/>
        </w:rPr>
        <w:t>طلب، يُرجى إرفاق المستندات التالية:</w:t>
      </w:r>
    </w:p>
    <w:p w14:paraId="13C16AEF" w14:textId="6EAF6361" w:rsidR="00640B68" w:rsidRPr="00640B68" w:rsidRDefault="00640B68" w:rsidP="00954B87">
      <w:pPr>
        <w:bidi/>
        <w:jc w:val="both"/>
        <w:rPr>
          <w:highlight w:val="yellow"/>
        </w:rPr>
      </w:pPr>
      <w:r w:rsidRPr="00640B68">
        <w:rPr>
          <w:rFonts w:cs="Arial"/>
          <w:highlight w:val="yellow"/>
          <w:rtl/>
        </w:rPr>
        <w:t xml:space="preserve">- نموذج </w:t>
      </w:r>
      <w:r w:rsidR="00B63137">
        <w:rPr>
          <w:rFonts w:cs="Arial" w:hint="cs"/>
          <w:highlight w:val="yellow"/>
          <w:rtl/>
        </w:rPr>
        <w:t>الهوية</w:t>
      </w:r>
      <w:r w:rsidR="00B63137" w:rsidRPr="00640B68">
        <w:rPr>
          <w:rFonts w:cs="Arial"/>
          <w:highlight w:val="yellow"/>
          <w:rtl/>
        </w:rPr>
        <w:t xml:space="preserve"> </w:t>
      </w:r>
      <w:r w:rsidR="005A7FF1">
        <w:rPr>
          <w:rFonts w:cs="Arial" w:hint="cs"/>
          <w:highlight w:val="yellow"/>
          <w:rtl/>
        </w:rPr>
        <w:t>ال</w:t>
      </w:r>
      <w:r w:rsidRPr="00640B68">
        <w:rPr>
          <w:rFonts w:cs="Arial"/>
          <w:highlight w:val="yellow"/>
          <w:rtl/>
        </w:rPr>
        <w:t>مالي</w:t>
      </w:r>
      <w:r w:rsidR="00B63137">
        <w:rPr>
          <w:rFonts w:cs="Arial" w:hint="cs"/>
          <w:highlight w:val="yellow"/>
          <w:rtl/>
        </w:rPr>
        <w:t>ة</w:t>
      </w:r>
      <w:r w:rsidRPr="00640B68">
        <w:rPr>
          <w:rFonts w:cs="Arial"/>
          <w:highlight w:val="yellow"/>
          <w:rtl/>
        </w:rPr>
        <w:t xml:space="preserve"> </w:t>
      </w:r>
      <w:r w:rsidR="005A7FF1" w:rsidRPr="00640B68">
        <w:rPr>
          <w:rFonts w:cs="Arial" w:hint="cs"/>
          <w:highlight w:val="yellow"/>
          <w:rtl/>
        </w:rPr>
        <w:t>كامل</w:t>
      </w:r>
      <w:r w:rsidR="005A7FF1">
        <w:rPr>
          <w:rFonts w:cs="Arial" w:hint="cs"/>
          <w:highlight w:val="yellow"/>
          <w:rtl/>
        </w:rPr>
        <w:t>اً</w:t>
      </w:r>
      <w:r w:rsidRPr="00640B68">
        <w:rPr>
          <w:rFonts w:cs="Arial"/>
          <w:highlight w:val="yellow"/>
          <w:rtl/>
        </w:rPr>
        <w:t xml:space="preserve"> - الملحق الثاني</w:t>
      </w:r>
    </w:p>
    <w:p w14:paraId="7E30004D" w14:textId="59848070" w:rsidR="00640B68" w:rsidRPr="00640B68" w:rsidRDefault="00640B68" w:rsidP="00954B87">
      <w:pPr>
        <w:bidi/>
        <w:jc w:val="both"/>
        <w:rPr>
          <w:highlight w:val="yellow"/>
        </w:rPr>
      </w:pPr>
      <w:r w:rsidRPr="00640B68">
        <w:rPr>
          <w:rFonts w:cs="Arial"/>
          <w:highlight w:val="yellow"/>
          <w:rtl/>
        </w:rPr>
        <w:t xml:space="preserve">- ملف </w:t>
      </w:r>
      <w:r w:rsidR="005A7FF1">
        <w:rPr>
          <w:rFonts w:cs="Arial" w:hint="cs"/>
          <w:highlight w:val="yellow"/>
          <w:rtl/>
        </w:rPr>
        <w:t>ال</w:t>
      </w:r>
      <w:r w:rsidRPr="00640B68">
        <w:rPr>
          <w:rFonts w:cs="Arial"/>
          <w:highlight w:val="yellow"/>
          <w:rtl/>
        </w:rPr>
        <w:t xml:space="preserve">كيان </w:t>
      </w:r>
      <w:r w:rsidR="005A7FF1">
        <w:rPr>
          <w:rFonts w:cs="Arial" w:hint="cs"/>
          <w:highlight w:val="yellow"/>
          <w:rtl/>
        </w:rPr>
        <w:t>ال</w:t>
      </w:r>
      <w:r w:rsidRPr="00640B68">
        <w:rPr>
          <w:rFonts w:cs="Arial"/>
          <w:highlight w:val="yellow"/>
          <w:rtl/>
        </w:rPr>
        <w:t xml:space="preserve">قانوني </w:t>
      </w:r>
      <w:r w:rsidR="005A7FF1" w:rsidRPr="00640B68">
        <w:rPr>
          <w:rFonts w:cs="Arial" w:hint="cs"/>
          <w:highlight w:val="yellow"/>
          <w:rtl/>
        </w:rPr>
        <w:t>كامل</w:t>
      </w:r>
      <w:r w:rsidR="005A7FF1">
        <w:rPr>
          <w:rFonts w:cs="Arial" w:hint="cs"/>
          <w:highlight w:val="yellow"/>
          <w:rtl/>
        </w:rPr>
        <w:t>اً</w:t>
      </w:r>
      <w:r w:rsidRPr="00640B68">
        <w:rPr>
          <w:rFonts w:cs="Arial"/>
          <w:highlight w:val="yellow"/>
          <w:rtl/>
        </w:rPr>
        <w:t xml:space="preserve"> - الملحق الثالث</w:t>
      </w:r>
    </w:p>
    <w:p w14:paraId="128893FE" w14:textId="4B4040CC" w:rsidR="00640B68" w:rsidRPr="00640B68" w:rsidRDefault="00640B68" w:rsidP="00954B87">
      <w:pPr>
        <w:bidi/>
        <w:jc w:val="both"/>
        <w:rPr>
          <w:highlight w:val="yellow"/>
        </w:rPr>
      </w:pPr>
      <w:r w:rsidRPr="00640B68">
        <w:rPr>
          <w:rFonts w:cs="Arial"/>
          <w:highlight w:val="yellow"/>
          <w:rtl/>
        </w:rPr>
        <w:t xml:space="preserve">- </w:t>
      </w:r>
      <w:r w:rsidR="005A7FF1">
        <w:rPr>
          <w:rFonts w:cs="Arial" w:hint="cs"/>
          <w:highlight w:val="yellow"/>
          <w:rtl/>
        </w:rPr>
        <w:t>نموذج ال</w:t>
      </w:r>
      <w:r w:rsidRPr="00640B68">
        <w:rPr>
          <w:rFonts w:cs="Arial"/>
          <w:highlight w:val="yellow"/>
          <w:rtl/>
        </w:rPr>
        <w:t xml:space="preserve">إقرار </w:t>
      </w:r>
      <w:r w:rsidR="005A7FF1">
        <w:rPr>
          <w:rFonts w:cs="Arial" w:hint="cs"/>
          <w:highlight w:val="yellow"/>
          <w:rtl/>
        </w:rPr>
        <w:t xml:space="preserve">لمقدّم الطلب </w:t>
      </w:r>
      <w:r w:rsidRPr="00640B68">
        <w:rPr>
          <w:rFonts w:cs="Arial"/>
          <w:highlight w:val="yellow"/>
          <w:rtl/>
        </w:rPr>
        <w:t>(النموذج المُرفق أدناه).</w:t>
      </w:r>
    </w:p>
    <w:p w14:paraId="595C337A" w14:textId="73724C8E" w:rsidR="00640B68" w:rsidRDefault="00640B68" w:rsidP="00954B87">
      <w:pPr>
        <w:bidi/>
        <w:jc w:val="both"/>
        <w:rPr>
          <w:rFonts w:cs="Arial"/>
          <w:rtl/>
        </w:rPr>
      </w:pPr>
      <w:r w:rsidRPr="00640B68">
        <w:rPr>
          <w:rFonts w:cs="Arial"/>
          <w:highlight w:val="yellow"/>
          <w:rtl/>
        </w:rPr>
        <w:t xml:space="preserve">يُمكن تقديم المرفقات مع نموذج </w:t>
      </w:r>
      <w:r w:rsidR="005A7FF1">
        <w:rPr>
          <w:rFonts w:cs="Arial" w:hint="cs"/>
          <w:highlight w:val="yellow"/>
          <w:rtl/>
        </w:rPr>
        <w:t>الطلب</w:t>
      </w:r>
      <w:r w:rsidR="005A7FF1" w:rsidRPr="00640B68">
        <w:rPr>
          <w:rFonts w:cs="Arial"/>
          <w:highlight w:val="yellow"/>
          <w:rtl/>
        </w:rPr>
        <w:t xml:space="preserve"> </w:t>
      </w:r>
      <w:r w:rsidRPr="00640B68">
        <w:rPr>
          <w:rFonts w:cs="Arial"/>
          <w:highlight w:val="yellow"/>
          <w:rtl/>
        </w:rPr>
        <w:t>هذا (أي الإقرارات، ال</w:t>
      </w:r>
      <w:r w:rsidR="005A7FF1">
        <w:rPr>
          <w:rFonts w:cs="Arial" w:hint="cs"/>
          <w:highlight w:val="yellow"/>
          <w:rtl/>
        </w:rPr>
        <w:t>تصريحات</w:t>
      </w:r>
      <w:r w:rsidRPr="00640B68">
        <w:rPr>
          <w:rFonts w:cs="Arial"/>
          <w:highlight w:val="yellow"/>
          <w:rtl/>
        </w:rPr>
        <w:t xml:space="preserve">، الإثباتات) </w:t>
      </w:r>
      <w:r w:rsidR="005A7FF1">
        <w:rPr>
          <w:rFonts w:cs="Arial" w:hint="cs"/>
          <w:highlight w:val="yellow"/>
          <w:rtl/>
        </w:rPr>
        <w:t>ك</w:t>
      </w:r>
      <w:r w:rsidRPr="00640B68">
        <w:rPr>
          <w:rFonts w:cs="Arial"/>
          <w:highlight w:val="yellow"/>
          <w:rtl/>
        </w:rPr>
        <w:t>صورة أصلية أو نسخة. يجب على مُقد</w:t>
      </w:r>
      <w:r w:rsidR="005A7FF1">
        <w:rPr>
          <w:rFonts w:cs="Arial" w:hint="cs"/>
          <w:highlight w:val="yellow"/>
          <w:rtl/>
        </w:rPr>
        <w:t>ّ</w:t>
      </w:r>
      <w:r w:rsidRPr="00640B68">
        <w:rPr>
          <w:rFonts w:cs="Arial"/>
          <w:highlight w:val="yellow"/>
          <w:rtl/>
        </w:rPr>
        <w:t xml:space="preserve">م الطلب الاحتفاظ بالمستندات الأصلية التي لم </w:t>
      </w:r>
      <w:r w:rsidR="005A7FF1">
        <w:rPr>
          <w:rFonts w:cs="Arial" w:hint="cs"/>
          <w:highlight w:val="yellow"/>
          <w:rtl/>
        </w:rPr>
        <w:t xml:space="preserve">يتمّ </w:t>
      </w:r>
      <w:r w:rsidRPr="00640B68">
        <w:rPr>
          <w:rFonts w:cs="Arial"/>
          <w:highlight w:val="yellow"/>
          <w:rtl/>
        </w:rPr>
        <w:t>تقد</w:t>
      </w:r>
      <w:r w:rsidR="005A7FF1">
        <w:rPr>
          <w:rFonts w:cs="Arial" w:hint="cs"/>
          <w:highlight w:val="yellow"/>
          <w:rtl/>
        </w:rPr>
        <w:t>ي</w:t>
      </w:r>
      <w:r w:rsidRPr="00640B68">
        <w:rPr>
          <w:rFonts w:cs="Arial"/>
          <w:highlight w:val="yellow"/>
          <w:rtl/>
        </w:rPr>
        <w:t>م</w:t>
      </w:r>
      <w:r w:rsidR="005A7FF1">
        <w:rPr>
          <w:rFonts w:cs="Arial" w:hint="cs"/>
          <w:highlight w:val="yellow"/>
          <w:rtl/>
        </w:rPr>
        <w:t>ها</w:t>
      </w:r>
      <w:r w:rsidRPr="00640B68">
        <w:rPr>
          <w:rFonts w:cs="Arial"/>
          <w:highlight w:val="yellow"/>
          <w:rtl/>
        </w:rPr>
        <w:t xml:space="preserve">. </w:t>
      </w:r>
      <w:r w:rsidR="005A7FF1" w:rsidRPr="00640B68">
        <w:rPr>
          <w:rFonts w:cs="Arial"/>
          <w:highlight w:val="yellow"/>
          <w:rtl/>
        </w:rPr>
        <w:t>عند الطلب</w:t>
      </w:r>
      <w:r w:rsidR="005A7FF1">
        <w:rPr>
          <w:rFonts w:cs="Arial" w:hint="cs"/>
          <w:highlight w:val="yellow"/>
          <w:rtl/>
        </w:rPr>
        <w:t>،</w:t>
      </w:r>
      <w:r w:rsidR="005A7FF1" w:rsidRPr="00640B68">
        <w:rPr>
          <w:rFonts w:cs="Arial"/>
          <w:highlight w:val="yellow"/>
          <w:rtl/>
        </w:rPr>
        <w:t xml:space="preserve"> </w:t>
      </w:r>
      <w:r w:rsidRPr="00640B68">
        <w:rPr>
          <w:rFonts w:cs="Arial"/>
          <w:highlight w:val="yellow"/>
          <w:rtl/>
        </w:rPr>
        <w:t>يجب إرسال هذه المستندات الأصلية إلى الجهة المُتعاقدة.</w:t>
      </w:r>
    </w:p>
    <w:p w14:paraId="464ACB48" w14:textId="77777777" w:rsidR="001B3AD5" w:rsidRDefault="001B3AD5" w:rsidP="001B3AD5">
      <w:pPr>
        <w:bidi/>
        <w:rPr>
          <w:rFonts w:ascii="Calibri" w:hAnsi="Calibri" w:cs="Calibri"/>
          <w:b/>
          <w:bCs/>
          <w:sz w:val="24"/>
          <w:szCs w:val="24"/>
          <w:rtl/>
        </w:rPr>
      </w:pPr>
    </w:p>
    <w:p w14:paraId="63B78A14" w14:textId="77777777" w:rsidR="001B3AD5" w:rsidRDefault="001B3AD5" w:rsidP="001B3AD5">
      <w:pPr>
        <w:bidi/>
        <w:rPr>
          <w:rFonts w:ascii="Calibri" w:hAnsi="Calibri" w:cs="Calibri"/>
          <w:b/>
          <w:bCs/>
          <w:sz w:val="24"/>
          <w:szCs w:val="24"/>
          <w:rtl/>
        </w:rPr>
      </w:pPr>
    </w:p>
    <w:p w14:paraId="54CD9416" w14:textId="43F7BCB0" w:rsidR="00640B68" w:rsidRPr="00954B87" w:rsidRDefault="001B3AD5" w:rsidP="001B3AD5">
      <w:pPr>
        <w:bidi/>
        <w:rPr>
          <w:rFonts w:cs="Arial"/>
          <w:b/>
          <w:bCs/>
          <w:sz w:val="24"/>
          <w:szCs w:val="24"/>
          <w:rtl/>
        </w:rPr>
      </w:pPr>
      <w:r>
        <w:rPr>
          <w:rFonts w:ascii="Calibri" w:hAnsi="Calibri" w:cs="Calibri"/>
          <w:b/>
          <w:bCs/>
          <w:sz w:val="24"/>
          <w:szCs w:val="24"/>
          <w:rtl/>
        </w:rPr>
        <w:t>١</w:t>
      </w:r>
      <w:r w:rsidR="005A7FF1" w:rsidRPr="00954B87">
        <w:rPr>
          <w:rFonts w:cs="Arial"/>
          <w:b/>
          <w:bCs/>
          <w:sz w:val="24"/>
          <w:szCs w:val="24"/>
          <w:rtl/>
        </w:rPr>
        <w:t>.</w:t>
      </w:r>
      <w:r w:rsidR="00640B68" w:rsidRPr="00954B87">
        <w:rPr>
          <w:rFonts w:cs="Arial"/>
          <w:b/>
          <w:bCs/>
          <w:sz w:val="24"/>
          <w:szCs w:val="24"/>
          <w:rtl/>
        </w:rPr>
        <w:t xml:space="preserve"> تم تقديمه </w:t>
      </w:r>
      <w:r w:rsidR="00640B68" w:rsidRPr="00954B87">
        <w:rPr>
          <w:rFonts w:cs="Arial" w:hint="eastAsia"/>
          <w:b/>
          <w:bCs/>
          <w:sz w:val="24"/>
          <w:szCs w:val="24"/>
          <w:rtl/>
        </w:rPr>
        <w:t>من</w:t>
      </w:r>
      <w:r w:rsidR="00640B68" w:rsidRPr="00954B87">
        <w:rPr>
          <w:rFonts w:cs="Arial"/>
          <w:b/>
          <w:bCs/>
          <w:sz w:val="24"/>
          <w:szCs w:val="24"/>
          <w:rtl/>
        </w:rPr>
        <w:t xml:space="preserve"> </w:t>
      </w:r>
      <w:r w:rsidR="005A7FF1" w:rsidRPr="00954B87">
        <w:rPr>
          <w:rFonts w:cs="Arial" w:hint="eastAsia"/>
          <w:b/>
          <w:bCs/>
          <w:sz w:val="24"/>
          <w:szCs w:val="24"/>
          <w:rtl/>
        </w:rPr>
        <w:t>قبل</w:t>
      </w:r>
      <w:r w:rsidR="00640B68" w:rsidRPr="00954B87">
        <w:rPr>
          <w:rFonts w:cs="Arial"/>
          <w:b/>
          <w:bCs/>
          <w:sz w:val="24"/>
          <w:szCs w:val="24"/>
          <w:rtl/>
        </w:rPr>
        <w:t>:</w:t>
      </w:r>
    </w:p>
    <w:tbl>
      <w:tblPr>
        <w:tblStyle w:val="Grigliatabella"/>
        <w:bidiVisual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40B68" w14:paraId="1C7707E8" w14:textId="77777777" w:rsidTr="009564D5">
        <w:trPr>
          <w:trHeight w:val="231"/>
        </w:trPr>
        <w:tc>
          <w:tcPr>
            <w:tcW w:w="4508" w:type="dxa"/>
          </w:tcPr>
          <w:p w14:paraId="2C322F2B" w14:textId="13C42AE5" w:rsidR="009564D5" w:rsidRPr="009564D5" w:rsidRDefault="00640B68" w:rsidP="009564D5">
            <w:pPr>
              <w:bidi/>
              <w:jc w:val="center"/>
              <w:rPr>
                <w:b/>
                <w:bCs/>
                <w:rtl/>
              </w:rPr>
            </w:pPr>
            <w:r w:rsidRPr="009564D5">
              <w:rPr>
                <w:rFonts w:hint="cs"/>
                <w:b/>
                <w:bCs/>
                <w:rtl/>
              </w:rPr>
              <w:t>اسم المتقد</w:t>
            </w:r>
            <w:r w:rsidR="005A7FF1">
              <w:rPr>
                <w:rFonts w:hint="cs"/>
                <w:b/>
                <w:bCs/>
                <w:rtl/>
              </w:rPr>
              <w:t>ّ</w:t>
            </w:r>
            <w:r w:rsidRPr="009564D5">
              <w:rPr>
                <w:rFonts w:hint="cs"/>
                <w:b/>
                <w:bCs/>
                <w:rtl/>
              </w:rPr>
              <w:t>م للمناقصة</w:t>
            </w:r>
          </w:p>
        </w:tc>
        <w:tc>
          <w:tcPr>
            <w:tcW w:w="4508" w:type="dxa"/>
          </w:tcPr>
          <w:p w14:paraId="1C484B22" w14:textId="120E7FB6" w:rsidR="00640B68" w:rsidRPr="009564D5" w:rsidRDefault="00640B68" w:rsidP="009564D5">
            <w:pPr>
              <w:bidi/>
              <w:jc w:val="center"/>
              <w:rPr>
                <w:b/>
                <w:bCs/>
                <w:rtl/>
              </w:rPr>
            </w:pPr>
            <w:r w:rsidRPr="009564D5">
              <w:rPr>
                <w:rFonts w:hint="cs"/>
                <w:b/>
                <w:bCs/>
                <w:rtl/>
              </w:rPr>
              <w:t>الجنسية</w:t>
            </w:r>
            <w:r w:rsidR="001B3AD5">
              <w:rPr>
                <w:rStyle w:val="Rimandonotaapidipagina"/>
                <w:b/>
                <w:bCs/>
                <w:rtl/>
              </w:rPr>
              <w:footnoteReference w:id="1"/>
            </w:r>
          </w:p>
        </w:tc>
      </w:tr>
      <w:tr w:rsidR="00640B68" w14:paraId="4111D9D5" w14:textId="77777777" w:rsidTr="00BD0587">
        <w:trPr>
          <w:trHeight w:val="394"/>
        </w:trPr>
        <w:tc>
          <w:tcPr>
            <w:tcW w:w="4508" w:type="dxa"/>
          </w:tcPr>
          <w:p w14:paraId="1D771DBC" w14:textId="3DBEF85F" w:rsidR="009564D5" w:rsidRPr="00BD0587" w:rsidRDefault="00640B68" w:rsidP="00BD0587">
            <w:pPr>
              <w:bidi/>
              <w:rPr>
                <w:rFonts w:cs="Arial"/>
                <w:rtl/>
              </w:rPr>
            </w:pPr>
            <w:r w:rsidRPr="00640B68">
              <w:rPr>
                <w:rFonts w:cs="Arial"/>
                <w:highlight w:val="yellow"/>
                <w:rtl/>
              </w:rPr>
              <w:t>[اكتب اسم الشركة]</w:t>
            </w:r>
          </w:p>
        </w:tc>
        <w:tc>
          <w:tcPr>
            <w:tcW w:w="4508" w:type="dxa"/>
          </w:tcPr>
          <w:p w14:paraId="7DBC6F96" w14:textId="77777777" w:rsidR="00640B68" w:rsidRDefault="00640B68" w:rsidP="00640B68">
            <w:pPr>
              <w:bidi/>
              <w:rPr>
                <w:rtl/>
              </w:rPr>
            </w:pPr>
          </w:p>
        </w:tc>
      </w:tr>
    </w:tbl>
    <w:p w14:paraId="0AFEAEB4" w14:textId="77777777" w:rsidR="00640B68" w:rsidRDefault="00640B68" w:rsidP="00640B68">
      <w:pPr>
        <w:bidi/>
        <w:rPr>
          <w:rtl/>
        </w:rPr>
      </w:pPr>
    </w:p>
    <w:p w14:paraId="2E69C2BE" w14:textId="77777777" w:rsidR="001B3AD5" w:rsidRDefault="001B3AD5" w:rsidP="001B3AD5">
      <w:pPr>
        <w:bidi/>
        <w:rPr>
          <w:rtl/>
        </w:rPr>
      </w:pPr>
    </w:p>
    <w:p w14:paraId="2E15E048" w14:textId="77777777" w:rsidR="001B3AD5" w:rsidRDefault="001B3AD5" w:rsidP="001B3AD5">
      <w:pPr>
        <w:bidi/>
        <w:rPr>
          <w:rtl/>
        </w:rPr>
      </w:pPr>
    </w:p>
    <w:p w14:paraId="147AE66C" w14:textId="6F23E6DC" w:rsidR="00640B68" w:rsidRPr="00954B87" w:rsidRDefault="001B3AD5" w:rsidP="00640B68">
      <w:pPr>
        <w:bidi/>
        <w:rPr>
          <w:rFonts w:cs="Arial"/>
          <w:b/>
          <w:bCs/>
          <w:sz w:val="24"/>
          <w:szCs w:val="24"/>
          <w:rtl/>
        </w:rPr>
      </w:pPr>
      <w:r>
        <w:rPr>
          <w:rFonts w:ascii="Calibri" w:hAnsi="Calibri" w:cs="Calibri"/>
          <w:b/>
          <w:bCs/>
          <w:sz w:val="24"/>
          <w:szCs w:val="24"/>
          <w:rtl/>
        </w:rPr>
        <w:t>٢</w:t>
      </w:r>
      <w:r>
        <w:rPr>
          <w:rFonts w:cs="Arial" w:hint="cs"/>
          <w:b/>
          <w:bCs/>
          <w:sz w:val="24"/>
          <w:szCs w:val="24"/>
          <w:rtl/>
        </w:rPr>
        <w:t>.</w:t>
      </w:r>
      <w:r w:rsidR="00640B68" w:rsidRPr="00954B87">
        <w:rPr>
          <w:rFonts w:cs="Arial"/>
          <w:b/>
          <w:bCs/>
          <w:sz w:val="24"/>
          <w:szCs w:val="24"/>
          <w:rtl/>
        </w:rPr>
        <w:t xml:space="preserve"> </w:t>
      </w:r>
      <w:r>
        <w:rPr>
          <w:rFonts w:cs="Arial" w:hint="cs"/>
          <w:b/>
          <w:bCs/>
          <w:sz w:val="24"/>
          <w:szCs w:val="24"/>
          <w:rtl/>
        </w:rPr>
        <w:t>جهة الاتّصال</w:t>
      </w:r>
      <w:r w:rsidR="00640B68" w:rsidRPr="00954B87">
        <w:rPr>
          <w:rFonts w:cs="Arial"/>
          <w:b/>
          <w:bCs/>
          <w:sz w:val="24"/>
          <w:szCs w:val="24"/>
          <w:rtl/>
        </w:rPr>
        <w:t xml:space="preserve"> (لهذه ال</w:t>
      </w:r>
      <w:r w:rsidR="00640B68" w:rsidRPr="00954B87">
        <w:rPr>
          <w:rFonts w:cs="Arial" w:hint="eastAsia"/>
          <w:b/>
          <w:bCs/>
          <w:sz w:val="24"/>
          <w:szCs w:val="24"/>
          <w:rtl/>
        </w:rPr>
        <w:t>مناقصة</w:t>
      </w:r>
      <w:r w:rsidR="00640B68" w:rsidRPr="00954B87">
        <w:rPr>
          <w:rFonts w:cs="Arial"/>
          <w:b/>
          <w:bCs/>
          <w:sz w:val="24"/>
          <w:szCs w:val="24"/>
          <w:rtl/>
        </w:rPr>
        <w:t>)</w:t>
      </w:r>
    </w:p>
    <w:tbl>
      <w:tblPr>
        <w:tblStyle w:val="Grigliatabella"/>
        <w:bidiVisual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40B68" w14:paraId="4F62D735" w14:textId="77777777" w:rsidTr="00954B87">
        <w:trPr>
          <w:trHeight w:val="359"/>
        </w:trPr>
        <w:tc>
          <w:tcPr>
            <w:tcW w:w="4508" w:type="dxa"/>
            <w:shd w:val="clear" w:color="auto" w:fill="AEAAAA" w:themeFill="background2" w:themeFillShade="BF"/>
            <w:vAlign w:val="center"/>
          </w:tcPr>
          <w:p w14:paraId="49769B73" w14:textId="4F5C7590" w:rsidR="00640B68" w:rsidRDefault="00640B68" w:rsidP="001B3A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الاسم </w:t>
            </w:r>
            <w:r w:rsidR="001B3AD5">
              <w:rPr>
                <w:rFonts w:hint="cs"/>
                <w:b/>
                <w:bCs/>
                <w:rtl/>
              </w:rPr>
              <w:t>و</w:t>
            </w:r>
            <w:r w:rsidR="00B63137">
              <w:rPr>
                <w:rFonts w:hint="cs"/>
                <w:b/>
                <w:bCs/>
                <w:rtl/>
              </w:rPr>
              <w:t>الكنية</w:t>
            </w:r>
          </w:p>
        </w:tc>
        <w:tc>
          <w:tcPr>
            <w:tcW w:w="4508" w:type="dxa"/>
            <w:vAlign w:val="center"/>
          </w:tcPr>
          <w:p w14:paraId="66366237" w14:textId="6C3FB9B7" w:rsidR="00640B68" w:rsidRDefault="00543E05" w:rsidP="001B3AD5">
            <w:pPr>
              <w:bidi/>
              <w:rPr>
                <w:b/>
                <w:bCs/>
                <w:rtl/>
              </w:rPr>
            </w:pPr>
            <w:r w:rsidRPr="00543E05">
              <w:rPr>
                <w:rFonts w:cs="Arial"/>
                <w:b/>
                <w:bCs/>
                <w:highlight w:val="yellow"/>
                <w:rtl/>
              </w:rPr>
              <w:t>[اكتب اسم الممثل القانوني للشركة]</w:t>
            </w:r>
          </w:p>
        </w:tc>
      </w:tr>
      <w:tr w:rsidR="00640B68" w14:paraId="53DD19E2" w14:textId="77777777" w:rsidTr="00954B87">
        <w:trPr>
          <w:trHeight w:val="350"/>
        </w:trPr>
        <w:tc>
          <w:tcPr>
            <w:tcW w:w="4508" w:type="dxa"/>
            <w:shd w:val="clear" w:color="auto" w:fill="AEAAAA" w:themeFill="background2" w:themeFillShade="BF"/>
            <w:vAlign w:val="center"/>
          </w:tcPr>
          <w:p w14:paraId="1DE6F66E" w14:textId="21869E2D" w:rsidR="00640B68" w:rsidRDefault="00640B68" w:rsidP="001B3A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تاريخ الولادة</w:t>
            </w:r>
          </w:p>
        </w:tc>
        <w:tc>
          <w:tcPr>
            <w:tcW w:w="4508" w:type="dxa"/>
            <w:vAlign w:val="center"/>
          </w:tcPr>
          <w:p w14:paraId="40889C33" w14:textId="77777777" w:rsidR="00640B68" w:rsidRDefault="00640B68" w:rsidP="001B3AD5">
            <w:pPr>
              <w:bidi/>
              <w:rPr>
                <w:b/>
                <w:bCs/>
                <w:rtl/>
              </w:rPr>
            </w:pPr>
          </w:p>
        </w:tc>
      </w:tr>
      <w:tr w:rsidR="00640B68" w14:paraId="407D92D4" w14:textId="77777777" w:rsidTr="00954B87">
        <w:trPr>
          <w:trHeight w:val="350"/>
        </w:trPr>
        <w:tc>
          <w:tcPr>
            <w:tcW w:w="4508" w:type="dxa"/>
            <w:shd w:val="clear" w:color="auto" w:fill="AEAAAA" w:themeFill="background2" w:themeFillShade="BF"/>
            <w:vAlign w:val="center"/>
          </w:tcPr>
          <w:p w14:paraId="6436C645" w14:textId="3200C453" w:rsidR="00640B68" w:rsidRDefault="00640B68" w:rsidP="001B3A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عنوان الشركة</w:t>
            </w:r>
          </w:p>
        </w:tc>
        <w:tc>
          <w:tcPr>
            <w:tcW w:w="4508" w:type="dxa"/>
            <w:vAlign w:val="center"/>
          </w:tcPr>
          <w:p w14:paraId="246136BC" w14:textId="77777777" w:rsidR="00640B68" w:rsidRDefault="00640B68" w:rsidP="001B3AD5">
            <w:pPr>
              <w:bidi/>
              <w:rPr>
                <w:b/>
                <w:bCs/>
                <w:rtl/>
              </w:rPr>
            </w:pPr>
          </w:p>
        </w:tc>
      </w:tr>
      <w:tr w:rsidR="00640B68" w14:paraId="33D96972" w14:textId="77777777" w:rsidTr="00954B87">
        <w:trPr>
          <w:trHeight w:val="341"/>
        </w:trPr>
        <w:tc>
          <w:tcPr>
            <w:tcW w:w="4508" w:type="dxa"/>
            <w:shd w:val="clear" w:color="auto" w:fill="AEAAAA" w:themeFill="background2" w:themeFillShade="BF"/>
            <w:vAlign w:val="center"/>
          </w:tcPr>
          <w:p w14:paraId="2C76A243" w14:textId="29170808" w:rsidR="00640B68" w:rsidRDefault="001B3AD5" w:rsidP="001B3A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رقم الهاتف</w:t>
            </w:r>
          </w:p>
        </w:tc>
        <w:tc>
          <w:tcPr>
            <w:tcW w:w="4508" w:type="dxa"/>
            <w:vAlign w:val="center"/>
          </w:tcPr>
          <w:p w14:paraId="5E3BB69C" w14:textId="77777777" w:rsidR="00640B68" w:rsidRDefault="00640B68" w:rsidP="001B3AD5">
            <w:pPr>
              <w:bidi/>
              <w:rPr>
                <w:b/>
                <w:bCs/>
                <w:rtl/>
              </w:rPr>
            </w:pPr>
          </w:p>
        </w:tc>
      </w:tr>
      <w:tr w:rsidR="00640B68" w14:paraId="27EA1BFC" w14:textId="77777777" w:rsidTr="00954B87">
        <w:trPr>
          <w:trHeight w:val="359"/>
        </w:trPr>
        <w:tc>
          <w:tcPr>
            <w:tcW w:w="4508" w:type="dxa"/>
            <w:shd w:val="clear" w:color="auto" w:fill="AEAAAA" w:themeFill="background2" w:themeFillShade="BF"/>
            <w:vAlign w:val="center"/>
          </w:tcPr>
          <w:p w14:paraId="36AF0E09" w14:textId="739BD1E7" w:rsidR="00640B68" w:rsidRDefault="001B3AD5" w:rsidP="001B3AD5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البريد الالكتروني</w:t>
            </w:r>
          </w:p>
        </w:tc>
        <w:tc>
          <w:tcPr>
            <w:tcW w:w="4508" w:type="dxa"/>
            <w:vAlign w:val="center"/>
          </w:tcPr>
          <w:p w14:paraId="74BA3E04" w14:textId="77777777" w:rsidR="00640B68" w:rsidRDefault="00640B68" w:rsidP="001B3AD5">
            <w:pPr>
              <w:bidi/>
              <w:rPr>
                <w:b/>
                <w:bCs/>
                <w:rtl/>
              </w:rPr>
            </w:pPr>
          </w:p>
        </w:tc>
      </w:tr>
    </w:tbl>
    <w:p w14:paraId="31A89C66" w14:textId="77777777" w:rsidR="00640B68" w:rsidRDefault="00640B68" w:rsidP="00640B68">
      <w:pPr>
        <w:bidi/>
        <w:rPr>
          <w:b/>
          <w:bCs/>
          <w:rtl/>
        </w:rPr>
      </w:pPr>
    </w:p>
    <w:p w14:paraId="53D7AF24" w14:textId="77777777" w:rsidR="001B3AD5" w:rsidRDefault="001B3AD5" w:rsidP="001B3AD5">
      <w:pPr>
        <w:bidi/>
        <w:rPr>
          <w:b/>
          <w:bCs/>
          <w:rtl/>
        </w:rPr>
      </w:pPr>
    </w:p>
    <w:p w14:paraId="7956FEC4" w14:textId="77777777" w:rsidR="001B3AD5" w:rsidRDefault="001B3AD5" w:rsidP="001B3AD5">
      <w:pPr>
        <w:bidi/>
        <w:rPr>
          <w:b/>
          <w:bCs/>
          <w:rtl/>
        </w:rPr>
      </w:pPr>
    </w:p>
    <w:p w14:paraId="4DD8BE24" w14:textId="77777777" w:rsidR="00D30695" w:rsidRPr="00543E05" w:rsidRDefault="00D30695" w:rsidP="00D30695">
      <w:pPr>
        <w:bidi/>
        <w:rPr>
          <w:b/>
          <w:bCs/>
          <w:rtl/>
        </w:rPr>
      </w:pPr>
    </w:p>
    <w:p w14:paraId="541B9A97" w14:textId="3BD07132" w:rsidR="00543E05" w:rsidRPr="00954B87" w:rsidRDefault="001B3AD5" w:rsidP="00954B87">
      <w:pPr>
        <w:bidi/>
        <w:jc w:val="both"/>
        <w:rPr>
          <w:rFonts w:cs="Arial"/>
          <w:b/>
          <w:bCs/>
          <w:sz w:val="24"/>
          <w:szCs w:val="24"/>
          <w:rtl/>
        </w:rPr>
      </w:pPr>
      <w:r>
        <w:rPr>
          <w:rFonts w:ascii="Arial" w:hAnsi="Arial" w:cs="Arial"/>
          <w:b/>
          <w:bCs/>
          <w:sz w:val="24"/>
          <w:szCs w:val="24"/>
          <w:rtl/>
        </w:rPr>
        <w:lastRenderedPageBreak/>
        <w:t>٣</w:t>
      </w:r>
      <w:r>
        <w:rPr>
          <w:rFonts w:cs="Arial" w:hint="cs"/>
          <w:b/>
          <w:bCs/>
          <w:sz w:val="24"/>
          <w:szCs w:val="24"/>
          <w:rtl/>
        </w:rPr>
        <w:t>.</w:t>
      </w:r>
      <w:r w:rsidR="00543E05" w:rsidRPr="00954B87">
        <w:rPr>
          <w:rFonts w:cs="Arial"/>
          <w:b/>
          <w:bCs/>
          <w:sz w:val="24"/>
          <w:szCs w:val="24"/>
          <w:rtl/>
        </w:rPr>
        <w:t xml:space="preserve"> القدرة الاقتصادية والمالية</w:t>
      </w:r>
    </w:p>
    <w:p w14:paraId="11B75208" w14:textId="1F406CEB" w:rsidR="00543E05" w:rsidRPr="00BD0587" w:rsidRDefault="001B3AD5" w:rsidP="00954B87">
      <w:pPr>
        <w:bidi/>
        <w:jc w:val="both"/>
        <w:rPr>
          <w:rFonts w:cs="Arial"/>
          <w:rtl/>
        </w:rPr>
      </w:pPr>
      <w:r>
        <w:rPr>
          <w:rFonts w:cs="Arial" w:hint="cs"/>
          <w:rtl/>
        </w:rPr>
        <w:t>الرجاء</w:t>
      </w:r>
      <w:r w:rsidRPr="00BD0587">
        <w:rPr>
          <w:rFonts w:cs="Arial"/>
          <w:rtl/>
        </w:rPr>
        <w:t xml:space="preserve"> </w:t>
      </w:r>
      <w:r w:rsidR="00BD0587" w:rsidRPr="00BD0587">
        <w:rPr>
          <w:rFonts w:cs="Arial"/>
          <w:rtl/>
        </w:rPr>
        <w:t>إكمال جدول القدرة المالية التالي بملء الفراغات ووضع علامة صح في المرب</w:t>
      </w:r>
      <w:r>
        <w:rPr>
          <w:rFonts w:cs="Arial" w:hint="cs"/>
          <w:rtl/>
        </w:rPr>
        <w:t>ّ</w:t>
      </w:r>
      <w:r w:rsidR="00BD0587" w:rsidRPr="00BD0587">
        <w:rPr>
          <w:rFonts w:cs="Arial"/>
          <w:rtl/>
        </w:rPr>
        <w:t xml:space="preserve">عات. كما يُمكن تقديم أي توضيح أو شرح </w:t>
      </w:r>
      <w:r>
        <w:rPr>
          <w:rFonts w:cs="Arial" w:hint="cs"/>
          <w:rtl/>
        </w:rPr>
        <w:t xml:space="preserve">يُعَدّ </w:t>
      </w:r>
      <w:r w:rsidR="00BD0587" w:rsidRPr="00BD0587">
        <w:rPr>
          <w:rFonts w:cs="Arial"/>
          <w:rtl/>
        </w:rPr>
        <w:t>ضروريًا.</w:t>
      </w:r>
    </w:p>
    <w:tbl>
      <w:tblPr>
        <w:tblStyle w:val="Grigliatabella"/>
        <w:bidiVisual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43E05" w14:paraId="456CB37A" w14:textId="77777777" w:rsidTr="00954B87">
        <w:trPr>
          <w:trHeight w:val="989"/>
        </w:trPr>
        <w:tc>
          <w:tcPr>
            <w:tcW w:w="4508" w:type="dxa"/>
            <w:shd w:val="clear" w:color="auto" w:fill="D0CECE" w:themeFill="background2" w:themeFillShade="E6"/>
            <w:vAlign w:val="center"/>
          </w:tcPr>
          <w:p w14:paraId="583477B6" w14:textId="77777777" w:rsidR="00543E05" w:rsidRPr="00954B87" w:rsidRDefault="00543E05" w:rsidP="00954B87">
            <w:pPr>
              <w:shd w:val="clear" w:color="auto" w:fill="D0CECE" w:themeFill="background2" w:themeFillShade="E6"/>
              <w:bidi/>
              <w:spacing w:after="120"/>
              <w:jc w:val="center"/>
              <w:rPr>
                <w:b/>
                <w:bCs/>
                <w:sz w:val="24"/>
                <w:szCs w:val="24"/>
              </w:rPr>
            </w:pPr>
            <w:r w:rsidRPr="00954B87">
              <w:rPr>
                <w:rFonts w:cs="Arial"/>
                <w:b/>
                <w:bCs/>
                <w:sz w:val="24"/>
                <w:szCs w:val="24"/>
                <w:rtl/>
              </w:rPr>
              <w:t>القدرة المالية</w:t>
            </w:r>
          </w:p>
          <w:p w14:paraId="436B0670" w14:textId="3C867B4B" w:rsidR="00543E05" w:rsidRPr="00954B87" w:rsidRDefault="00543E05" w:rsidP="00954B87">
            <w:pPr>
              <w:shd w:val="clear" w:color="auto" w:fill="D0CECE" w:themeFill="background2" w:themeFillShade="E6"/>
              <w:bidi/>
              <w:jc w:val="center"/>
              <w:rPr>
                <w:i/>
                <w:iCs/>
                <w:rtl/>
              </w:rPr>
            </w:pPr>
            <w:r w:rsidRPr="00954B87">
              <w:rPr>
                <w:rFonts w:cs="Arial"/>
                <w:i/>
                <w:iCs/>
                <w:rtl/>
              </w:rPr>
              <w:t>يجب أن تتوافق البيانات المطلوبة في هذا الجدول مع معايير الاختيار المحد</w:t>
            </w:r>
            <w:r w:rsidR="001B3AD5">
              <w:rPr>
                <w:rFonts w:cs="Arial" w:hint="cs"/>
                <w:i/>
                <w:iCs/>
                <w:rtl/>
              </w:rPr>
              <w:t>ّ</w:t>
            </w:r>
            <w:r w:rsidRPr="00954B87">
              <w:rPr>
                <w:rFonts w:cs="Arial"/>
                <w:i/>
                <w:iCs/>
                <w:rtl/>
              </w:rPr>
              <w:t>دة في إشعار عقد التوريد.</w:t>
            </w:r>
          </w:p>
        </w:tc>
        <w:tc>
          <w:tcPr>
            <w:tcW w:w="4508" w:type="dxa"/>
          </w:tcPr>
          <w:p w14:paraId="7BE2C356" w14:textId="77777777" w:rsidR="00543E05" w:rsidRDefault="00543E05" w:rsidP="00543E05">
            <w:pPr>
              <w:bidi/>
              <w:rPr>
                <w:b/>
                <w:bCs/>
                <w:rtl/>
              </w:rPr>
            </w:pPr>
          </w:p>
        </w:tc>
      </w:tr>
      <w:tr w:rsidR="00543E05" w14:paraId="50BFA0E6" w14:textId="77777777" w:rsidTr="00954B87">
        <w:trPr>
          <w:trHeight w:val="380"/>
        </w:trPr>
        <w:tc>
          <w:tcPr>
            <w:tcW w:w="4508" w:type="dxa"/>
            <w:vAlign w:val="center"/>
          </w:tcPr>
          <w:p w14:paraId="762E2543" w14:textId="0F6C341F" w:rsidR="00543E05" w:rsidRPr="00543E05" w:rsidRDefault="00BD0587" w:rsidP="00954B87">
            <w:pPr>
              <w:bidi/>
              <w:jc w:val="both"/>
              <w:rPr>
                <w:rtl/>
              </w:rPr>
            </w:pPr>
            <w:r w:rsidRPr="00BD0587">
              <w:rPr>
                <w:rFonts w:cs="Arial"/>
                <w:rtl/>
              </w:rPr>
              <w:t xml:space="preserve">هل تقبل </w:t>
            </w:r>
            <w:r w:rsidR="00600D32">
              <w:rPr>
                <w:rFonts w:cs="Arial" w:hint="cs"/>
                <w:rtl/>
              </w:rPr>
              <w:t>أن يتمّ</w:t>
            </w:r>
            <w:r w:rsidRPr="00BD0587">
              <w:rPr>
                <w:rFonts w:cs="Arial"/>
                <w:rtl/>
              </w:rPr>
              <w:t xml:space="preserve"> الدفع عن طريق تحويل </w:t>
            </w:r>
            <w:r w:rsidR="00600D32">
              <w:rPr>
                <w:rFonts w:cs="Arial" w:hint="cs"/>
                <w:rtl/>
              </w:rPr>
              <w:t>مصرفي</w:t>
            </w:r>
            <w:r w:rsidR="00600D32" w:rsidRPr="00BD0587">
              <w:rPr>
                <w:rFonts w:cs="Arial"/>
                <w:rtl/>
              </w:rPr>
              <w:t xml:space="preserve"> </w:t>
            </w:r>
            <w:r w:rsidRPr="00BD0587">
              <w:rPr>
                <w:rFonts w:cs="Arial"/>
                <w:rtl/>
              </w:rPr>
              <w:t xml:space="preserve">أو نقدًا (إذا لم يكن من الممكن استلام </w:t>
            </w:r>
            <w:r w:rsidR="00600D32">
              <w:rPr>
                <w:rFonts w:cs="Arial" w:hint="cs"/>
                <w:rtl/>
              </w:rPr>
              <w:t>المبلغ</w:t>
            </w:r>
            <w:r w:rsidR="00600D32" w:rsidRPr="00BD0587">
              <w:rPr>
                <w:rFonts w:cs="Arial"/>
                <w:rtl/>
              </w:rPr>
              <w:t xml:space="preserve"> </w:t>
            </w:r>
            <w:r w:rsidRPr="00BD0587">
              <w:rPr>
                <w:rFonts w:cs="Arial"/>
                <w:rtl/>
              </w:rPr>
              <w:t xml:space="preserve">عن طريق التحويل </w:t>
            </w:r>
            <w:r w:rsidR="00600D32" w:rsidRPr="00BD0587">
              <w:rPr>
                <w:rFonts w:cs="Arial"/>
                <w:rtl/>
              </w:rPr>
              <w:t>ال</w:t>
            </w:r>
            <w:r w:rsidR="00600D32">
              <w:rPr>
                <w:rFonts w:cs="Arial" w:hint="cs"/>
                <w:rtl/>
              </w:rPr>
              <w:t>مصرفي</w:t>
            </w:r>
            <w:r w:rsidRPr="00BD0587">
              <w:rPr>
                <w:rFonts w:cs="Arial"/>
                <w:rtl/>
              </w:rPr>
              <w:t xml:space="preserve">) بالدولار الأمريكي عند التسليم، أو في غضون </w:t>
            </w:r>
            <w:r w:rsidR="00600D32">
              <w:rPr>
                <w:rFonts w:ascii="Arial" w:hAnsi="Arial" w:cs="Arial"/>
                <w:rtl/>
              </w:rPr>
              <w:t>٧</w:t>
            </w:r>
            <w:r w:rsidRPr="00BD0587">
              <w:rPr>
                <w:rFonts w:cs="Arial"/>
                <w:rtl/>
              </w:rPr>
              <w:t xml:space="preserve"> أيام من إصدار الفاتورة؟</w:t>
            </w:r>
          </w:p>
        </w:tc>
        <w:tc>
          <w:tcPr>
            <w:tcW w:w="4508" w:type="dxa"/>
          </w:tcPr>
          <w:p w14:paraId="084124E6" w14:textId="595F5D22" w:rsidR="00543E05" w:rsidRPr="00BD0587" w:rsidRDefault="00543E05" w:rsidP="00543E05">
            <w:pPr>
              <w:bidi/>
              <w:rPr>
                <w:rtl/>
              </w:rPr>
            </w:pPr>
            <w:r w:rsidRPr="00543E05">
              <w:rPr>
                <w:rFonts w:ascii="Arial" w:hAnsi="Arial" w:cs="Arial" w:hint="cs"/>
                <w:b/>
                <w:bCs/>
                <w:rtl/>
              </w:rPr>
              <w:t></w:t>
            </w:r>
            <w:r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  <w:r w:rsidRPr="00BD0587">
              <w:rPr>
                <w:rFonts w:hint="cs"/>
                <w:rtl/>
              </w:rPr>
              <w:t>نعم</w:t>
            </w:r>
          </w:p>
          <w:p w14:paraId="4CAAF0B0" w14:textId="77777777" w:rsidR="00BD0587" w:rsidRPr="00BD0587" w:rsidRDefault="00543E05" w:rsidP="00BD0587">
            <w:pPr>
              <w:bidi/>
            </w:pPr>
            <w:r w:rsidRPr="00BD0587">
              <w:rPr>
                <w:rFonts w:ascii="Arial" w:hAnsi="Arial" w:cs="Arial" w:hint="cs"/>
                <w:rtl/>
              </w:rPr>
              <w:t xml:space="preserve"> </w:t>
            </w:r>
            <w:r w:rsidRPr="00BD0587">
              <w:rPr>
                <w:rFonts w:hint="cs"/>
                <w:rtl/>
              </w:rPr>
              <w:t>لا</w:t>
            </w:r>
            <w:r w:rsidR="00BD0587" w:rsidRPr="00BD0587">
              <w:rPr>
                <w:rtl/>
              </w:rPr>
              <w:br/>
            </w:r>
            <w:r w:rsidR="00BD0587" w:rsidRPr="00BD0587">
              <w:rPr>
                <w:rFonts w:cs="Arial"/>
                <w:rtl/>
              </w:rPr>
              <w:t>طرق الدفع المتاحة:</w:t>
            </w:r>
          </w:p>
          <w:p w14:paraId="54E07564" w14:textId="00F888BD" w:rsidR="00BD0587" w:rsidRPr="00BD0587" w:rsidRDefault="00BD0587" w:rsidP="00BD0587">
            <w:pPr>
              <w:bidi/>
            </w:pPr>
            <w:r w:rsidRPr="00BD0587">
              <w:rPr>
                <w:rFonts w:ascii="Arial" w:hAnsi="Arial" w:cs="Arial" w:hint="cs"/>
                <w:rtl/>
              </w:rPr>
              <w:t></w:t>
            </w:r>
            <w:r w:rsidRPr="00BD0587">
              <w:rPr>
                <w:rFonts w:cs="Arial"/>
                <w:rtl/>
              </w:rPr>
              <w:t xml:space="preserve"> نقدًا</w:t>
            </w:r>
          </w:p>
          <w:p w14:paraId="6358624A" w14:textId="451847FA" w:rsidR="00543E05" w:rsidRPr="00543E05" w:rsidRDefault="00BD0587" w:rsidP="00BD0587">
            <w:pPr>
              <w:bidi/>
              <w:rPr>
                <w:b/>
                <w:bCs/>
                <w:rtl/>
              </w:rPr>
            </w:pPr>
            <w:r w:rsidRPr="00BD0587">
              <w:rPr>
                <w:rFonts w:ascii="Arial" w:hAnsi="Arial" w:cs="Arial" w:hint="cs"/>
                <w:rtl/>
              </w:rPr>
              <w:t></w:t>
            </w:r>
            <w:r w:rsidRPr="00BD0587">
              <w:rPr>
                <w:rFonts w:cs="Arial"/>
                <w:rtl/>
              </w:rPr>
              <w:t xml:space="preserve"> عن طريق التحويل </w:t>
            </w:r>
            <w:r w:rsidR="00600D32" w:rsidRPr="00BD0587">
              <w:rPr>
                <w:rFonts w:cs="Arial"/>
                <w:rtl/>
              </w:rPr>
              <w:t>ال</w:t>
            </w:r>
            <w:r w:rsidR="00600D32">
              <w:rPr>
                <w:rFonts w:cs="Arial" w:hint="cs"/>
                <w:rtl/>
              </w:rPr>
              <w:t>مصرفي</w:t>
            </w:r>
          </w:p>
        </w:tc>
      </w:tr>
      <w:tr w:rsidR="00543E05" w14:paraId="6103353B" w14:textId="77777777" w:rsidTr="00954B87">
        <w:trPr>
          <w:trHeight w:val="512"/>
        </w:trPr>
        <w:tc>
          <w:tcPr>
            <w:tcW w:w="4508" w:type="dxa"/>
            <w:vAlign w:val="center"/>
          </w:tcPr>
          <w:p w14:paraId="628C8699" w14:textId="799811B4" w:rsidR="00543E05" w:rsidRPr="00543E05" w:rsidRDefault="00600D32" w:rsidP="00954B87">
            <w:pPr>
              <w:bidi/>
              <w:jc w:val="both"/>
              <w:rPr>
                <w:rtl/>
              </w:rPr>
            </w:pPr>
            <w:r w:rsidRPr="00600D32">
              <w:rPr>
                <w:rFonts w:cs="Arial"/>
                <w:rtl/>
              </w:rPr>
              <w:t>تقديم آخر رقم مبيعات سنوي للشركة (بالدولار الأمريكي)</w:t>
            </w:r>
          </w:p>
        </w:tc>
        <w:tc>
          <w:tcPr>
            <w:tcW w:w="4508" w:type="dxa"/>
            <w:vAlign w:val="center"/>
          </w:tcPr>
          <w:p w14:paraId="44147CC4" w14:textId="77777777" w:rsidR="00543E05" w:rsidRDefault="00543E05" w:rsidP="00600D32">
            <w:pPr>
              <w:bidi/>
              <w:rPr>
                <w:b/>
                <w:bCs/>
                <w:rtl/>
              </w:rPr>
            </w:pPr>
          </w:p>
        </w:tc>
      </w:tr>
      <w:tr w:rsidR="00543E05" w14:paraId="7D591207" w14:textId="77777777" w:rsidTr="00954B87">
        <w:tc>
          <w:tcPr>
            <w:tcW w:w="4508" w:type="dxa"/>
            <w:vAlign w:val="center"/>
          </w:tcPr>
          <w:p w14:paraId="531E03F4" w14:textId="59EC2159" w:rsidR="00543E05" w:rsidRPr="00543E05" w:rsidRDefault="00543E05" w:rsidP="00954B87">
            <w:pPr>
              <w:bidi/>
              <w:jc w:val="both"/>
              <w:rPr>
                <w:vertAlign w:val="superscript"/>
                <w:rtl/>
              </w:rPr>
            </w:pPr>
            <w:r w:rsidRPr="00543E05">
              <w:rPr>
                <w:rFonts w:cs="Arial"/>
                <w:rtl/>
              </w:rPr>
              <w:t>هل على الشركة أية التزامات</w:t>
            </w:r>
            <w:r w:rsidR="00600D32">
              <w:rPr>
                <w:rStyle w:val="Rimandonotaapidipagina"/>
                <w:rFonts w:cs="Arial"/>
                <w:rtl/>
              </w:rPr>
              <w:footnoteReference w:id="2"/>
            </w:r>
            <w:r w:rsidRPr="00543E05">
              <w:rPr>
                <w:rFonts w:cs="Arial"/>
                <w:rtl/>
              </w:rPr>
              <w:t>؟</w:t>
            </w:r>
          </w:p>
        </w:tc>
        <w:tc>
          <w:tcPr>
            <w:tcW w:w="4508" w:type="dxa"/>
          </w:tcPr>
          <w:p w14:paraId="4EDE012D" w14:textId="77777777" w:rsidR="00543E05" w:rsidRPr="00BD0587" w:rsidRDefault="00543E05" w:rsidP="00543E05">
            <w:pPr>
              <w:bidi/>
            </w:pPr>
            <w:r w:rsidRPr="00BD0587">
              <w:rPr>
                <w:rFonts w:ascii="Arial" w:hAnsi="Arial" w:cs="Arial" w:hint="cs"/>
                <w:rtl/>
              </w:rPr>
              <w:t></w:t>
            </w:r>
            <w:r w:rsidRPr="00BD0587">
              <w:rPr>
                <w:rFonts w:cs="Arial"/>
                <w:rtl/>
              </w:rPr>
              <w:t xml:space="preserve"> </w:t>
            </w:r>
            <w:r w:rsidRPr="00BD0587">
              <w:rPr>
                <w:rFonts w:ascii="Arial" w:hAnsi="Arial" w:cs="Arial" w:hint="cs"/>
                <w:rtl/>
              </w:rPr>
              <w:t>نعم</w:t>
            </w:r>
          </w:p>
          <w:p w14:paraId="35E0079F" w14:textId="77777777" w:rsidR="00543E05" w:rsidRPr="00BD0587" w:rsidRDefault="00543E05" w:rsidP="00954B87">
            <w:pPr>
              <w:bidi/>
              <w:jc w:val="both"/>
            </w:pPr>
            <w:r w:rsidRPr="00BD0587">
              <w:rPr>
                <w:rFonts w:ascii="Arial" w:hAnsi="Arial" w:cs="Arial" w:hint="cs"/>
                <w:rtl/>
              </w:rPr>
              <w:t></w:t>
            </w:r>
            <w:r w:rsidRPr="00BD0587">
              <w:rPr>
                <w:rFonts w:cs="Arial"/>
                <w:rtl/>
              </w:rPr>
              <w:t xml:space="preserve"> </w:t>
            </w:r>
            <w:r w:rsidRPr="00BD0587">
              <w:rPr>
                <w:rFonts w:ascii="Arial" w:hAnsi="Arial" w:cs="Arial" w:hint="cs"/>
                <w:rtl/>
              </w:rPr>
              <w:t>لا</w:t>
            </w:r>
          </w:p>
          <w:p w14:paraId="418A9A95" w14:textId="64E6FDBD" w:rsidR="00543E05" w:rsidRPr="00BD0587" w:rsidRDefault="00543E05" w:rsidP="00954B87">
            <w:pPr>
              <w:bidi/>
              <w:jc w:val="both"/>
              <w:rPr>
                <w:rtl/>
              </w:rPr>
            </w:pPr>
            <w:r w:rsidRPr="00BD0587">
              <w:rPr>
                <w:rFonts w:cs="Arial"/>
                <w:rtl/>
              </w:rPr>
              <w:t>إذا كانت الإجابة نعم، يرجى تحديد مبلغ الالتزامات الحالية:</w:t>
            </w:r>
            <w:r w:rsidR="00BD0587" w:rsidRPr="00BD0587">
              <w:rPr>
                <w:rFonts w:cs="Arial" w:hint="cs"/>
                <w:rtl/>
              </w:rPr>
              <w:t xml:space="preserve"> </w:t>
            </w:r>
            <w:r w:rsidR="00BD0587" w:rsidRPr="00BD0587">
              <w:rPr>
                <w:rFonts w:cs="Arial"/>
                <w:rtl/>
              </w:rPr>
              <w:t>(بالدولار الأمريكي): ___________</w:t>
            </w:r>
          </w:p>
        </w:tc>
      </w:tr>
    </w:tbl>
    <w:p w14:paraId="03D7C0EF" w14:textId="432EEF56" w:rsidR="009564D5" w:rsidRDefault="009564D5" w:rsidP="00BD0587">
      <w:pPr>
        <w:bidi/>
        <w:spacing w:after="0" w:line="240" w:lineRule="auto"/>
        <w:rPr>
          <w:rFonts w:cs="Arial"/>
          <w:sz w:val="20"/>
          <w:szCs w:val="20"/>
          <w:rtl/>
        </w:rPr>
      </w:pPr>
    </w:p>
    <w:p w14:paraId="6557FAE6" w14:textId="77777777" w:rsidR="00BD0587" w:rsidRPr="00BD0587" w:rsidRDefault="00BD0587" w:rsidP="00BD0587">
      <w:pPr>
        <w:bidi/>
        <w:spacing w:after="0" w:line="240" w:lineRule="auto"/>
        <w:rPr>
          <w:rtl/>
        </w:rPr>
      </w:pPr>
    </w:p>
    <w:p w14:paraId="2D2BBD91" w14:textId="7AA091CD" w:rsidR="00BD0587" w:rsidRPr="00954B87" w:rsidRDefault="00600D32" w:rsidP="00BD0587">
      <w:pPr>
        <w:bidi/>
        <w:rPr>
          <w:rFonts w:cs="Arial"/>
          <w:b/>
          <w:bCs/>
          <w:sz w:val="24"/>
          <w:szCs w:val="24"/>
          <w:rtl/>
        </w:rPr>
      </w:pPr>
      <w:r>
        <w:rPr>
          <w:rFonts w:ascii="Arial" w:hAnsi="Arial" w:cs="Arial"/>
          <w:b/>
          <w:bCs/>
          <w:sz w:val="24"/>
          <w:szCs w:val="24"/>
          <w:rtl/>
        </w:rPr>
        <w:t>٤</w:t>
      </w:r>
      <w:r>
        <w:rPr>
          <w:rFonts w:cs="Arial" w:hint="cs"/>
          <w:b/>
          <w:bCs/>
          <w:sz w:val="24"/>
          <w:szCs w:val="24"/>
          <w:rtl/>
        </w:rPr>
        <w:t>.</w:t>
      </w:r>
      <w:r w:rsidR="00543E05" w:rsidRPr="00954B87">
        <w:rPr>
          <w:rFonts w:cs="Arial"/>
          <w:b/>
          <w:bCs/>
          <w:sz w:val="24"/>
          <w:szCs w:val="24"/>
          <w:rtl/>
        </w:rPr>
        <w:t xml:space="preserve"> القدرة المهني</w:t>
      </w:r>
      <w:r w:rsidR="009D1F39">
        <w:rPr>
          <w:rFonts w:cs="Arial" w:hint="cs"/>
          <w:b/>
          <w:bCs/>
          <w:sz w:val="24"/>
          <w:szCs w:val="24"/>
          <w:rtl/>
        </w:rPr>
        <w:t>ّ</w:t>
      </w:r>
      <w:r w:rsidR="00543E05" w:rsidRPr="00954B87">
        <w:rPr>
          <w:rFonts w:cs="Arial"/>
          <w:b/>
          <w:bCs/>
          <w:sz w:val="24"/>
          <w:szCs w:val="24"/>
          <w:rtl/>
        </w:rPr>
        <w:t>ة</w:t>
      </w:r>
    </w:p>
    <w:p w14:paraId="7A652577" w14:textId="350D889F" w:rsidR="00543E05" w:rsidRDefault="00600D32" w:rsidP="00954B87">
      <w:pPr>
        <w:bidi/>
        <w:jc w:val="both"/>
        <w:rPr>
          <w:rFonts w:cs="Arial"/>
          <w:rtl/>
        </w:rPr>
      </w:pPr>
      <w:r>
        <w:rPr>
          <w:rFonts w:cs="Arial" w:hint="cs"/>
          <w:rtl/>
        </w:rPr>
        <w:t>الرجاء</w:t>
      </w:r>
      <w:r w:rsidRPr="003E1534">
        <w:rPr>
          <w:rFonts w:cs="Arial"/>
          <w:rtl/>
        </w:rPr>
        <w:t xml:space="preserve"> </w:t>
      </w:r>
      <w:r w:rsidR="003E1534" w:rsidRPr="003E1534">
        <w:rPr>
          <w:rFonts w:cs="Arial"/>
          <w:rtl/>
        </w:rPr>
        <w:t xml:space="preserve">إكمال الجدول التالي </w:t>
      </w:r>
      <w:r>
        <w:rPr>
          <w:rFonts w:cs="Arial" w:hint="cs"/>
          <w:rtl/>
        </w:rPr>
        <w:t>المتعلّق</w:t>
      </w:r>
      <w:r w:rsidRPr="003E1534">
        <w:rPr>
          <w:rFonts w:cs="Arial"/>
          <w:rtl/>
        </w:rPr>
        <w:t xml:space="preserve"> </w:t>
      </w:r>
      <w:r w:rsidR="009D1F39">
        <w:rPr>
          <w:rFonts w:cs="Arial" w:hint="cs"/>
          <w:rtl/>
        </w:rPr>
        <w:t>ب</w:t>
      </w:r>
      <w:r w:rsidR="003E1534" w:rsidRPr="003E1534">
        <w:rPr>
          <w:rFonts w:cs="Arial"/>
          <w:rtl/>
        </w:rPr>
        <w:t>القدرة المهني</w:t>
      </w:r>
      <w:r w:rsidR="009D1F39">
        <w:rPr>
          <w:rFonts w:cs="Arial" w:hint="cs"/>
          <w:rtl/>
        </w:rPr>
        <w:t>ّ</w:t>
      </w:r>
      <w:r w:rsidR="003E1534" w:rsidRPr="003E1534">
        <w:rPr>
          <w:rFonts w:cs="Arial"/>
          <w:rtl/>
        </w:rPr>
        <w:t xml:space="preserve">ة للشركة عن طريق ملء </w:t>
      </w:r>
      <w:r w:rsidR="009D1F39" w:rsidRPr="003E1534">
        <w:rPr>
          <w:rFonts w:cs="Arial"/>
          <w:rtl/>
        </w:rPr>
        <w:t>ال</w:t>
      </w:r>
      <w:r w:rsidR="009D1F39">
        <w:rPr>
          <w:rFonts w:cs="Arial" w:hint="cs"/>
          <w:rtl/>
        </w:rPr>
        <w:t>فراغات</w:t>
      </w:r>
      <w:r w:rsidR="009D1F39" w:rsidRPr="003E1534">
        <w:rPr>
          <w:rFonts w:cs="Arial"/>
          <w:rtl/>
        </w:rPr>
        <w:t xml:space="preserve"> </w:t>
      </w:r>
      <w:r w:rsidR="003E1534" w:rsidRPr="003E1534">
        <w:rPr>
          <w:rFonts w:cs="Arial"/>
          <w:rtl/>
        </w:rPr>
        <w:t>ووضع علامة صح</w:t>
      </w:r>
      <w:r w:rsidR="009D1F39">
        <w:rPr>
          <w:rFonts w:cs="Arial" w:hint="cs"/>
          <w:rtl/>
        </w:rPr>
        <w:t>ّ</w:t>
      </w:r>
      <w:r w:rsidR="003E1534" w:rsidRPr="003E1534">
        <w:rPr>
          <w:rFonts w:cs="Arial"/>
          <w:rtl/>
        </w:rPr>
        <w:t xml:space="preserve"> في المرب</w:t>
      </w:r>
      <w:r w:rsidR="009D1F39">
        <w:rPr>
          <w:rFonts w:cs="Arial" w:hint="cs"/>
          <w:rtl/>
        </w:rPr>
        <w:t>ّ</w:t>
      </w:r>
      <w:r w:rsidR="003E1534" w:rsidRPr="003E1534">
        <w:rPr>
          <w:rFonts w:cs="Arial"/>
          <w:rtl/>
        </w:rPr>
        <w:t>عات.</w:t>
      </w:r>
    </w:p>
    <w:tbl>
      <w:tblPr>
        <w:tblStyle w:val="Grigliatabella"/>
        <w:bidiVisual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43E05" w14:paraId="2CAE895C" w14:textId="77777777" w:rsidTr="00954B87">
        <w:trPr>
          <w:trHeight w:val="467"/>
        </w:trPr>
        <w:tc>
          <w:tcPr>
            <w:tcW w:w="4508" w:type="dxa"/>
            <w:shd w:val="clear" w:color="auto" w:fill="D0CECE" w:themeFill="background2" w:themeFillShade="E6"/>
            <w:vAlign w:val="center"/>
          </w:tcPr>
          <w:p w14:paraId="211C2915" w14:textId="31CC7897" w:rsidR="00543E05" w:rsidRPr="00543E05" w:rsidRDefault="00543E05" w:rsidP="00954B87">
            <w:pPr>
              <w:bidi/>
              <w:jc w:val="center"/>
              <w:rPr>
                <w:b/>
                <w:bCs/>
                <w:rtl/>
              </w:rPr>
            </w:pPr>
            <w:r w:rsidRPr="00954B87">
              <w:rPr>
                <w:rFonts w:cs="Arial"/>
                <w:b/>
                <w:bCs/>
                <w:sz w:val="24"/>
                <w:szCs w:val="24"/>
                <w:rtl/>
              </w:rPr>
              <w:t>القدرة المهنية</w:t>
            </w:r>
          </w:p>
        </w:tc>
        <w:tc>
          <w:tcPr>
            <w:tcW w:w="4508" w:type="dxa"/>
            <w:shd w:val="clear" w:color="auto" w:fill="D0CECE" w:themeFill="background2" w:themeFillShade="E6"/>
            <w:vAlign w:val="center"/>
          </w:tcPr>
          <w:p w14:paraId="5060CD3D" w14:textId="77777777" w:rsidR="00543E05" w:rsidRDefault="00543E05" w:rsidP="00954B87">
            <w:pPr>
              <w:bidi/>
              <w:jc w:val="center"/>
              <w:rPr>
                <w:rtl/>
              </w:rPr>
            </w:pPr>
          </w:p>
        </w:tc>
      </w:tr>
      <w:tr w:rsidR="00543E05" w14:paraId="3F965047" w14:textId="77777777" w:rsidTr="00954B87">
        <w:trPr>
          <w:trHeight w:val="449"/>
        </w:trPr>
        <w:tc>
          <w:tcPr>
            <w:tcW w:w="4508" w:type="dxa"/>
            <w:vAlign w:val="center"/>
          </w:tcPr>
          <w:p w14:paraId="3ED84CFD" w14:textId="633F062A" w:rsidR="00543E05" w:rsidRDefault="00543E05" w:rsidP="009D1F39">
            <w:pPr>
              <w:bidi/>
              <w:rPr>
                <w:rtl/>
              </w:rPr>
            </w:pPr>
            <w:r w:rsidRPr="00543E05">
              <w:rPr>
                <w:rFonts w:cs="Arial"/>
                <w:rtl/>
              </w:rPr>
              <w:t xml:space="preserve">قم </w:t>
            </w:r>
            <w:r w:rsidR="009D1F39" w:rsidRPr="00543E05">
              <w:rPr>
                <w:rFonts w:cs="Arial"/>
                <w:rtl/>
              </w:rPr>
              <w:t>بت</w:t>
            </w:r>
            <w:r w:rsidR="009D1F39">
              <w:rPr>
                <w:rFonts w:cs="Arial" w:hint="cs"/>
                <w:rtl/>
              </w:rPr>
              <w:t>حديد</w:t>
            </w:r>
            <w:r w:rsidR="009D1F39" w:rsidRPr="00543E05">
              <w:rPr>
                <w:rFonts w:cs="Arial"/>
                <w:rtl/>
              </w:rPr>
              <w:t xml:space="preserve"> </w:t>
            </w:r>
            <w:r w:rsidRPr="00543E05">
              <w:rPr>
                <w:rFonts w:cs="Arial"/>
                <w:rtl/>
              </w:rPr>
              <w:t>بلد التسجيل القانوني الخاص بك</w:t>
            </w:r>
          </w:p>
        </w:tc>
        <w:tc>
          <w:tcPr>
            <w:tcW w:w="4508" w:type="dxa"/>
            <w:vAlign w:val="center"/>
          </w:tcPr>
          <w:p w14:paraId="0B0E5317" w14:textId="51456FB8" w:rsidR="00543E05" w:rsidRDefault="009D1F39" w:rsidP="009D1F3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....................................</w:t>
            </w:r>
          </w:p>
        </w:tc>
      </w:tr>
      <w:tr w:rsidR="00C40A40" w14:paraId="4FAD5D83" w14:textId="77777777" w:rsidTr="00954B87">
        <w:trPr>
          <w:trHeight w:val="2870"/>
        </w:trPr>
        <w:tc>
          <w:tcPr>
            <w:tcW w:w="4508" w:type="dxa"/>
            <w:vAlign w:val="center"/>
          </w:tcPr>
          <w:p w14:paraId="2FC14167" w14:textId="03DC6143" w:rsidR="00C40A40" w:rsidRPr="00543E05" w:rsidRDefault="009D1F39" w:rsidP="009D1F39">
            <w:pPr>
              <w:bidi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قم بت</w:t>
            </w:r>
            <w:r w:rsidR="00C40A40" w:rsidRPr="00C40A40">
              <w:rPr>
                <w:rFonts w:cs="Arial"/>
                <w:rtl/>
              </w:rPr>
              <w:t>حد</w:t>
            </w:r>
            <w:r>
              <w:rPr>
                <w:rFonts w:cs="Arial" w:hint="cs"/>
                <w:rtl/>
              </w:rPr>
              <w:t>ي</w:t>
            </w:r>
            <w:r w:rsidR="00C40A40" w:rsidRPr="00C40A40">
              <w:rPr>
                <w:rFonts w:cs="Arial"/>
                <w:rtl/>
              </w:rPr>
              <w:t xml:space="preserve">د القطاع المهني الذي تعمل فيه الشركة ومدة </w:t>
            </w:r>
            <w:r>
              <w:rPr>
                <w:rFonts w:cs="Arial" w:hint="cs"/>
                <w:rtl/>
              </w:rPr>
              <w:t>ال</w:t>
            </w:r>
            <w:r w:rsidR="00C40A40" w:rsidRPr="00C40A40">
              <w:rPr>
                <w:rFonts w:cs="Arial"/>
                <w:rtl/>
              </w:rPr>
              <w:t>عمل</w:t>
            </w:r>
          </w:p>
        </w:tc>
        <w:tc>
          <w:tcPr>
            <w:tcW w:w="4508" w:type="dxa"/>
          </w:tcPr>
          <w:p w14:paraId="25CEBAB7" w14:textId="77777777" w:rsidR="00C40A40" w:rsidRDefault="00C40A40" w:rsidP="00954B87">
            <w:pPr>
              <w:bidi/>
              <w:spacing w:after="120"/>
            </w:pPr>
            <w:r>
              <w:rPr>
                <w:rFonts w:cs="Arial"/>
                <w:rtl/>
              </w:rPr>
              <w:t>• القطاع المهني:</w:t>
            </w:r>
          </w:p>
          <w:p w14:paraId="06DDD613" w14:textId="6DCE6DD6" w:rsidR="00C40A40" w:rsidRDefault="00C40A40" w:rsidP="00954B87">
            <w:pPr>
              <w:pStyle w:val="Paragrafoelenco"/>
              <w:numPr>
                <w:ilvl w:val="0"/>
                <w:numId w:val="8"/>
              </w:numPr>
              <w:bidi/>
            </w:pPr>
            <w:r w:rsidRPr="00954B87">
              <w:rPr>
                <w:rFonts w:cs="Arial"/>
                <w:rtl/>
              </w:rPr>
              <w:t>الزراعة</w:t>
            </w:r>
          </w:p>
          <w:p w14:paraId="076A5758" w14:textId="190235ED" w:rsidR="00C40A40" w:rsidRDefault="00C40A40" w:rsidP="00954B87">
            <w:pPr>
              <w:pStyle w:val="Paragrafoelenco"/>
              <w:numPr>
                <w:ilvl w:val="0"/>
                <w:numId w:val="8"/>
              </w:numPr>
              <w:bidi/>
            </w:pPr>
            <w:r w:rsidRPr="00954B87">
              <w:rPr>
                <w:rFonts w:cs="Arial"/>
                <w:rtl/>
              </w:rPr>
              <w:t>منتجات الصحة النباتية</w:t>
            </w:r>
          </w:p>
          <w:p w14:paraId="15A5868A" w14:textId="7470BCC4" w:rsidR="00C40A40" w:rsidRDefault="00C40A40" w:rsidP="00954B87">
            <w:pPr>
              <w:pStyle w:val="Paragrafoelenco"/>
              <w:numPr>
                <w:ilvl w:val="0"/>
                <w:numId w:val="8"/>
              </w:numPr>
              <w:bidi/>
            </w:pPr>
            <w:r w:rsidRPr="00954B87">
              <w:rPr>
                <w:rFonts w:cs="Arial"/>
                <w:rtl/>
              </w:rPr>
              <w:t>الخدمات الزراعية</w:t>
            </w:r>
          </w:p>
          <w:p w14:paraId="0A271F1F" w14:textId="2F9F9E75" w:rsidR="00C40A40" w:rsidRDefault="00C40A40" w:rsidP="00954B87">
            <w:pPr>
              <w:pStyle w:val="Paragrafoelenco"/>
              <w:numPr>
                <w:ilvl w:val="0"/>
                <w:numId w:val="8"/>
              </w:numPr>
              <w:bidi/>
            </w:pPr>
            <w:r w:rsidRPr="00954B87">
              <w:rPr>
                <w:rFonts w:cs="Arial"/>
                <w:rtl/>
              </w:rPr>
              <w:t>البذور ومعدات البستنة</w:t>
            </w:r>
          </w:p>
          <w:p w14:paraId="19E1AA93" w14:textId="13446531" w:rsidR="00C40A40" w:rsidRDefault="00C40A40" w:rsidP="00954B87">
            <w:pPr>
              <w:pStyle w:val="Paragrafoelenco"/>
              <w:numPr>
                <w:ilvl w:val="0"/>
                <w:numId w:val="8"/>
              </w:numPr>
              <w:bidi/>
            </w:pPr>
            <w:r w:rsidRPr="00954B87">
              <w:rPr>
                <w:rFonts w:cs="Arial"/>
                <w:rtl/>
              </w:rPr>
              <w:t>تقنيات تربية الحيوانات</w:t>
            </w:r>
          </w:p>
          <w:p w14:paraId="015999BB" w14:textId="64852A21" w:rsidR="00C40A40" w:rsidRDefault="00C40A40" w:rsidP="00954B87">
            <w:pPr>
              <w:pStyle w:val="Paragrafoelenco"/>
              <w:numPr>
                <w:ilvl w:val="0"/>
                <w:numId w:val="8"/>
              </w:numPr>
              <w:bidi/>
            </w:pPr>
            <w:r w:rsidRPr="00954B87">
              <w:rPr>
                <w:rFonts w:cs="Arial"/>
                <w:rtl/>
              </w:rPr>
              <w:t>الآلات والمعد</w:t>
            </w:r>
            <w:r w:rsidR="009D1F39">
              <w:rPr>
                <w:rFonts w:cs="Arial" w:hint="cs"/>
                <w:rtl/>
              </w:rPr>
              <w:t>ّ</w:t>
            </w:r>
            <w:r w:rsidRPr="00954B87">
              <w:rPr>
                <w:rFonts w:cs="Arial"/>
                <w:rtl/>
              </w:rPr>
              <w:t>ات الزراعية</w:t>
            </w:r>
          </w:p>
          <w:p w14:paraId="656B439E" w14:textId="28666367" w:rsidR="00C40A40" w:rsidRDefault="00C40A40" w:rsidP="00954B87">
            <w:pPr>
              <w:pStyle w:val="Paragrafoelenco"/>
              <w:numPr>
                <w:ilvl w:val="0"/>
                <w:numId w:val="8"/>
              </w:numPr>
              <w:bidi/>
            </w:pPr>
            <w:r w:rsidRPr="00954B87">
              <w:rPr>
                <w:rFonts w:cs="Arial"/>
                <w:rtl/>
              </w:rPr>
              <w:t>أخرى:</w:t>
            </w:r>
          </w:p>
          <w:p w14:paraId="5F0DF670" w14:textId="77777777" w:rsidR="00C40A40" w:rsidRDefault="00C40A40" w:rsidP="00C40A40">
            <w:pPr>
              <w:bidi/>
            </w:pPr>
          </w:p>
          <w:p w14:paraId="23F6D746" w14:textId="5EB4A84A" w:rsidR="00C40A40" w:rsidRDefault="00C40A40" w:rsidP="00C40A40">
            <w:pPr>
              <w:bidi/>
              <w:rPr>
                <w:rtl/>
              </w:rPr>
            </w:pPr>
            <w:r>
              <w:rPr>
                <w:rFonts w:cs="Arial"/>
                <w:rtl/>
              </w:rPr>
              <w:t>• سنوات الخبرة:</w:t>
            </w:r>
            <w:r w:rsidR="009D1F39">
              <w:rPr>
                <w:rFonts w:cs="Arial" w:hint="cs"/>
                <w:rtl/>
              </w:rPr>
              <w:t xml:space="preserve"> ................</w:t>
            </w:r>
            <w:r w:rsidR="009D1F39" w:rsidRPr="009D1F39">
              <w:rPr>
                <w:rFonts w:cs="Arial" w:hint="cs"/>
                <w:rtl/>
              </w:rPr>
              <w:t xml:space="preserve">  </w:t>
            </w:r>
            <w:r w:rsidR="009D1F39">
              <w:rPr>
                <w:rFonts w:cs="Arial" w:hint="cs"/>
                <w:rtl/>
              </w:rPr>
              <w:t xml:space="preserve">   </w:t>
            </w:r>
          </w:p>
        </w:tc>
      </w:tr>
    </w:tbl>
    <w:p w14:paraId="4E09EBCB" w14:textId="77777777" w:rsidR="00543E05" w:rsidRDefault="00543E05" w:rsidP="00543E05">
      <w:pPr>
        <w:bidi/>
        <w:rPr>
          <w:rtl/>
        </w:rPr>
      </w:pPr>
    </w:p>
    <w:p w14:paraId="79B64136" w14:textId="77777777" w:rsidR="009D1F39" w:rsidRDefault="009D1F39" w:rsidP="009D1F39">
      <w:pPr>
        <w:bidi/>
        <w:rPr>
          <w:rtl/>
        </w:rPr>
      </w:pPr>
    </w:p>
    <w:p w14:paraId="6EEE8682" w14:textId="77777777" w:rsidR="009D1F39" w:rsidRDefault="009D1F39" w:rsidP="009D1F39">
      <w:pPr>
        <w:bidi/>
        <w:rPr>
          <w:rtl/>
        </w:rPr>
      </w:pPr>
    </w:p>
    <w:p w14:paraId="5EA16E53" w14:textId="77777777" w:rsidR="009D1F39" w:rsidRDefault="009D1F39" w:rsidP="009D1F39">
      <w:pPr>
        <w:bidi/>
        <w:rPr>
          <w:rtl/>
        </w:rPr>
      </w:pPr>
    </w:p>
    <w:p w14:paraId="0D6A227A" w14:textId="77777777" w:rsidR="009D1F39" w:rsidRDefault="009D1F39" w:rsidP="009D1F39">
      <w:pPr>
        <w:bidi/>
        <w:rPr>
          <w:rtl/>
        </w:rPr>
      </w:pPr>
    </w:p>
    <w:p w14:paraId="15895D4B" w14:textId="77777777" w:rsidR="009D1F39" w:rsidRPr="00543E05" w:rsidRDefault="009D1F39" w:rsidP="009D1F39">
      <w:pPr>
        <w:bidi/>
        <w:rPr>
          <w:rtl/>
        </w:rPr>
      </w:pPr>
    </w:p>
    <w:p w14:paraId="35E06234" w14:textId="7B0037F0" w:rsidR="00D93995" w:rsidRPr="00954B87" w:rsidRDefault="00640B68" w:rsidP="00543E05">
      <w:pPr>
        <w:bidi/>
        <w:rPr>
          <w:rFonts w:cs="Arial"/>
          <w:b/>
          <w:bCs/>
          <w:sz w:val="24"/>
          <w:szCs w:val="24"/>
          <w:rtl/>
        </w:rPr>
      </w:pPr>
      <w:r w:rsidRPr="00954B87">
        <w:rPr>
          <w:b/>
          <w:bCs/>
          <w:sz w:val="24"/>
          <w:szCs w:val="24"/>
          <w:rtl/>
        </w:rPr>
        <w:lastRenderedPageBreak/>
        <w:t xml:space="preserve"> </w:t>
      </w:r>
      <w:r w:rsidR="009D1F39" w:rsidRPr="00954B87">
        <w:rPr>
          <w:rFonts w:ascii="Calibri" w:hAnsi="Calibri" w:cs="Calibri"/>
          <w:b/>
          <w:bCs/>
          <w:sz w:val="24"/>
          <w:szCs w:val="24"/>
          <w:rtl/>
        </w:rPr>
        <w:t>٥.</w:t>
      </w:r>
      <w:r w:rsidR="00C40A40" w:rsidRPr="00954B87">
        <w:rPr>
          <w:rFonts w:cs="Arial"/>
          <w:b/>
          <w:bCs/>
          <w:sz w:val="24"/>
          <w:szCs w:val="24"/>
          <w:rtl/>
        </w:rPr>
        <w:t xml:space="preserve"> القدرة التقنية</w:t>
      </w:r>
    </w:p>
    <w:p w14:paraId="4B7CABBB" w14:textId="76050CE0" w:rsidR="009D1F39" w:rsidRDefault="009D1F39" w:rsidP="009D1F39">
      <w:pPr>
        <w:bidi/>
        <w:jc w:val="both"/>
        <w:rPr>
          <w:rFonts w:cs="Arial"/>
          <w:rtl/>
        </w:rPr>
      </w:pPr>
      <w:r>
        <w:rPr>
          <w:rFonts w:cs="Arial" w:hint="cs"/>
          <w:rtl/>
        </w:rPr>
        <w:t>الرجاء</w:t>
      </w:r>
      <w:r w:rsidRPr="003E1534">
        <w:rPr>
          <w:rFonts w:cs="Arial"/>
          <w:rtl/>
        </w:rPr>
        <w:t xml:space="preserve"> إكمال الجدول التالي </w:t>
      </w:r>
      <w:r>
        <w:rPr>
          <w:rFonts w:cs="Arial" w:hint="cs"/>
          <w:rtl/>
        </w:rPr>
        <w:t>المتعلّق</w:t>
      </w:r>
      <w:r w:rsidRPr="003E1534">
        <w:rPr>
          <w:rFonts w:cs="Arial"/>
          <w:rtl/>
        </w:rPr>
        <w:t xml:space="preserve"> </w:t>
      </w:r>
      <w:r>
        <w:rPr>
          <w:rFonts w:cs="Arial" w:hint="cs"/>
          <w:rtl/>
        </w:rPr>
        <w:t>ب</w:t>
      </w:r>
      <w:r w:rsidRPr="003E1534">
        <w:rPr>
          <w:rFonts w:cs="Arial"/>
          <w:rtl/>
        </w:rPr>
        <w:t>القدرة ال</w:t>
      </w:r>
      <w:r>
        <w:rPr>
          <w:rFonts w:cs="Arial" w:hint="cs"/>
          <w:rtl/>
        </w:rPr>
        <w:t>تقنيّة</w:t>
      </w:r>
      <w:r w:rsidRPr="003E1534">
        <w:rPr>
          <w:rFonts w:cs="Arial"/>
          <w:rtl/>
        </w:rPr>
        <w:t xml:space="preserve"> للشركة عن طريق ملء ال</w:t>
      </w:r>
      <w:r>
        <w:rPr>
          <w:rFonts w:cs="Arial" w:hint="cs"/>
          <w:rtl/>
        </w:rPr>
        <w:t>فراغات</w:t>
      </w:r>
      <w:r w:rsidRPr="003E1534">
        <w:rPr>
          <w:rFonts w:cs="Arial"/>
          <w:rtl/>
        </w:rPr>
        <w:t xml:space="preserve"> ووضع علامة صح</w:t>
      </w:r>
      <w:r>
        <w:rPr>
          <w:rFonts w:cs="Arial" w:hint="cs"/>
          <w:rtl/>
        </w:rPr>
        <w:t>ّ</w:t>
      </w:r>
      <w:r w:rsidRPr="003E1534">
        <w:rPr>
          <w:rFonts w:cs="Arial"/>
          <w:rtl/>
        </w:rPr>
        <w:t xml:space="preserve"> في المرب</w:t>
      </w:r>
      <w:r>
        <w:rPr>
          <w:rFonts w:cs="Arial" w:hint="cs"/>
          <w:rtl/>
        </w:rPr>
        <w:t>ّ</w:t>
      </w:r>
      <w:r w:rsidRPr="003E1534">
        <w:rPr>
          <w:rFonts w:cs="Arial"/>
          <w:rtl/>
        </w:rPr>
        <w:t>عات.</w:t>
      </w:r>
    </w:p>
    <w:tbl>
      <w:tblPr>
        <w:tblStyle w:val="Grigliatabella"/>
        <w:bidiVisual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40A40" w14:paraId="6CF916A2" w14:textId="77777777" w:rsidTr="00954B87">
        <w:trPr>
          <w:trHeight w:val="431"/>
        </w:trPr>
        <w:tc>
          <w:tcPr>
            <w:tcW w:w="4508" w:type="dxa"/>
            <w:shd w:val="clear" w:color="auto" w:fill="D0CECE" w:themeFill="background2" w:themeFillShade="E6"/>
            <w:vAlign w:val="center"/>
          </w:tcPr>
          <w:p w14:paraId="1D93B54F" w14:textId="6EE0EAA3" w:rsidR="00C40A40" w:rsidRPr="00954B87" w:rsidRDefault="00C40A40" w:rsidP="00954B87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954B87">
              <w:rPr>
                <w:rFonts w:cs="Arial"/>
                <w:b/>
                <w:bCs/>
                <w:sz w:val="24"/>
                <w:szCs w:val="24"/>
                <w:rtl/>
              </w:rPr>
              <w:t>القدرة التقنية</w:t>
            </w:r>
          </w:p>
        </w:tc>
        <w:tc>
          <w:tcPr>
            <w:tcW w:w="4508" w:type="dxa"/>
            <w:shd w:val="clear" w:color="auto" w:fill="D0CECE" w:themeFill="background2" w:themeFillShade="E6"/>
            <w:vAlign w:val="center"/>
          </w:tcPr>
          <w:p w14:paraId="469F6BD8" w14:textId="77777777" w:rsidR="00C40A40" w:rsidRPr="00954B87" w:rsidRDefault="00C40A40" w:rsidP="00954B87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</w:p>
        </w:tc>
      </w:tr>
      <w:tr w:rsidR="00C40A40" w14:paraId="5DB17630" w14:textId="77777777" w:rsidTr="00954B87">
        <w:tc>
          <w:tcPr>
            <w:tcW w:w="4508" w:type="dxa"/>
            <w:vAlign w:val="center"/>
          </w:tcPr>
          <w:p w14:paraId="2AE62489" w14:textId="032DD0E9" w:rsidR="00C40A40" w:rsidRDefault="009D1F39" w:rsidP="00954B87">
            <w:pPr>
              <w:bidi/>
              <w:jc w:val="both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قم بتحديد </w:t>
            </w:r>
            <w:r w:rsidR="003E1534" w:rsidRPr="003E1534">
              <w:rPr>
                <w:rFonts w:cs="Arial"/>
                <w:rtl/>
              </w:rPr>
              <w:t>متوس</w:t>
            </w:r>
            <w:r>
              <w:rPr>
                <w:rFonts w:cs="Arial" w:hint="cs"/>
                <w:rtl/>
              </w:rPr>
              <w:t>ّ</w:t>
            </w:r>
            <w:r w:rsidR="003E1534" w:rsidRPr="003E1534">
              <w:rPr>
                <w:rFonts w:cs="Arial"/>
                <w:rtl/>
              </w:rPr>
              <w:t>ط ​​</w:t>
            </w:r>
            <w:r>
              <w:rPr>
                <w:rFonts w:cs="Arial" w:hint="cs"/>
                <w:rtl/>
              </w:rPr>
              <w:t>مدّة</w:t>
            </w:r>
            <w:r w:rsidRPr="003E1534">
              <w:rPr>
                <w:rFonts w:cs="Arial"/>
                <w:rtl/>
              </w:rPr>
              <w:t xml:space="preserve"> </w:t>
            </w:r>
            <w:r w:rsidR="003E1534" w:rsidRPr="003E1534">
              <w:rPr>
                <w:rFonts w:cs="Arial"/>
                <w:rtl/>
              </w:rPr>
              <w:t>تسليم المدخلات الزراعية من تاريخ طلب المنتجات</w:t>
            </w:r>
          </w:p>
        </w:tc>
        <w:tc>
          <w:tcPr>
            <w:tcW w:w="4508" w:type="dxa"/>
          </w:tcPr>
          <w:p w14:paraId="5A1473F5" w14:textId="27C666D8" w:rsidR="00C40A40" w:rsidRDefault="00C40A40" w:rsidP="00C40A40">
            <w:pPr>
              <w:bidi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....... يوم</w:t>
            </w:r>
          </w:p>
        </w:tc>
      </w:tr>
      <w:tr w:rsidR="00C40A40" w14:paraId="76079516" w14:textId="77777777" w:rsidTr="00954B87">
        <w:tc>
          <w:tcPr>
            <w:tcW w:w="4508" w:type="dxa"/>
            <w:vAlign w:val="center"/>
          </w:tcPr>
          <w:p w14:paraId="7C0FF6C3" w14:textId="0FB42642" w:rsidR="00C40A40" w:rsidRDefault="00C40A40" w:rsidP="00954B87">
            <w:pPr>
              <w:bidi/>
              <w:jc w:val="both"/>
              <w:rPr>
                <w:rFonts w:cs="Arial"/>
                <w:rtl/>
              </w:rPr>
            </w:pPr>
            <w:r w:rsidRPr="00C40A40">
              <w:rPr>
                <w:rFonts w:cs="Arial"/>
                <w:rtl/>
              </w:rPr>
              <w:t>هل لديك إمكانية التوصيل داخل سوريا؟</w:t>
            </w:r>
          </w:p>
        </w:tc>
        <w:tc>
          <w:tcPr>
            <w:tcW w:w="4508" w:type="dxa"/>
          </w:tcPr>
          <w:p w14:paraId="26BECCD7" w14:textId="77777777" w:rsidR="00C40A40" w:rsidRPr="00954B87" w:rsidRDefault="00C40A40" w:rsidP="00C40A40">
            <w:pPr>
              <w:bidi/>
              <w:rPr>
                <w:rtl/>
              </w:rPr>
            </w:pPr>
            <w:r w:rsidRPr="00954B87">
              <w:rPr>
                <w:rFonts w:ascii="Arial" w:hAnsi="Arial" w:cs="Arial"/>
                <w:rtl/>
              </w:rPr>
              <w:t xml:space="preserve"> </w:t>
            </w:r>
            <w:r w:rsidRPr="00954B87">
              <w:rPr>
                <w:rFonts w:hint="eastAsia"/>
                <w:rtl/>
              </w:rPr>
              <w:t>نعم</w:t>
            </w:r>
          </w:p>
          <w:p w14:paraId="0B7A8331" w14:textId="00C52927" w:rsidR="00C40A40" w:rsidRPr="009D1F39" w:rsidRDefault="00C40A40" w:rsidP="00C40A40">
            <w:pPr>
              <w:bidi/>
              <w:rPr>
                <w:rFonts w:cs="Arial"/>
                <w:rtl/>
              </w:rPr>
            </w:pPr>
            <w:r w:rsidRPr="00954B87">
              <w:rPr>
                <w:rFonts w:ascii="Arial" w:hAnsi="Arial" w:cs="Arial"/>
                <w:rtl/>
              </w:rPr>
              <w:t xml:space="preserve"> </w:t>
            </w:r>
            <w:r w:rsidRPr="00954B87">
              <w:rPr>
                <w:rFonts w:hint="eastAsia"/>
                <w:rtl/>
              </w:rPr>
              <w:t>لا</w:t>
            </w:r>
          </w:p>
        </w:tc>
      </w:tr>
      <w:tr w:rsidR="00C40A40" w14:paraId="6B2E7B0A" w14:textId="77777777" w:rsidTr="00954B87">
        <w:tc>
          <w:tcPr>
            <w:tcW w:w="4508" w:type="dxa"/>
            <w:vAlign w:val="center"/>
          </w:tcPr>
          <w:p w14:paraId="1BEF663B" w14:textId="7568DEE3" w:rsidR="00C40A40" w:rsidRDefault="009D1F39" w:rsidP="00954B87">
            <w:pPr>
              <w:bidi/>
              <w:jc w:val="both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قم بت</w:t>
            </w:r>
            <w:r w:rsidR="00C40A40" w:rsidRPr="00C40A40">
              <w:rPr>
                <w:rFonts w:cs="Arial"/>
                <w:rtl/>
              </w:rPr>
              <w:t>حد</w:t>
            </w:r>
            <w:r>
              <w:rPr>
                <w:rFonts w:cs="Arial" w:hint="cs"/>
                <w:rtl/>
              </w:rPr>
              <w:t>ي</w:t>
            </w:r>
            <w:r w:rsidR="00C40A40" w:rsidRPr="00C40A40">
              <w:rPr>
                <w:rFonts w:cs="Arial"/>
                <w:rtl/>
              </w:rPr>
              <w:t>د مكان التسليم</w:t>
            </w:r>
          </w:p>
        </w:tc>
        <w:tc>
          <w:tcPr>
            <w:tcW w:w="4508" w:type="dxa"/>
          </w:tcPr>
          <w:p w14:paraId="26C876DD" w14:textId="1B856295" w:rsidR="00C40A40" w:rsidRPr="009D1F39" w:rsidRDefault="00C40A40" w:rsidP="00C40A40">
            <w:pPr>
              <w:bidi/>
              <w:rPr>
                <w:rtl/>
              </w:rPr>
            </w:pPr>
            <w:r w:rsidRPr="009D1F39">
              <w:rPr>
                <w:rFonts w:ascii="Arial" w:hAnsi="Arial" w:cs="Arial" w:hint="cs"/>
                <w:rtl/>
              </w:rPr>
              <w:t> الطبقة</w:t>
            </w:r>
          </w:p>
          <w:p w14:paraId="578E93D6" w14:textId="1E7CC2D7" w:rsidR="00C40A40" w:rsidRPr="009D1F39" w:rsidRDefault="00C40A40" w:rsidP="00C40A40">
            <w:pPr>
              <w:bidi/>
              <w:rPr>
                <w:rtl/>
              </w:rPr>
            </w:pPr>
            <w:r w:rsidRPr="009D1F39">
              <w:rPr>
                <w:rFonts w:ascii="Arial" w:hAnsi="Arial" w:cs="Arial" w:hint="cs"/>
                <w:rtl/>
              </w:rPr>
              <w:t> شمال دير الزور</w:t>
            </w:r>
          </w:p>
          <w:p w14:paraId="13CA6A30" w14:textId="329CF3FA" w:rsidR="00C40A40" w:rsidRPr="009D1F39" w:rsidRDefault="00C40A40" w:rsidP="00C40A40">
            <w:pPr>
              <w:bidi/>
              <w:rPr>
                <w:rtl/>
              </w:rPr>
            </w:pPr>
            <w:r w:rsidRPr="009D1F39">
              <w:rPr>
                <w:rFonts w:ascii="Arial" w:hAnsi="Arial" w:cs="Arial" w:hint="cs"/>
                <w:rtl/>
              </w:rPr>
              <w:t> الرقة</w:t>
            </w:r>
          </w:p>
          <w:p w14:paraId="655AF061" w14:textId="050A2901" w:rsidR="00C40A40" w:rsidRPr="009D1F39" w:rsidRDefault="00C40A40" w:rsidP="00C40A40">
            <w:pPr>
              <w:bidi/>
              <w:rPr>
                <w:rtl/>
              </w:rPr>
            </w:pPr>
            <w:r w:rsidRPr="009D1F39">
              <w:rPr>
                <w:rFonts w:ascii="Arial" w:hAnsi="Arial" w:cs="Arial" w:hint="cs"/>
                <w:rtl/>
              </w:rPr>
              <w:t> الحسكة</w:t>
            </w:r>
          </w:p>
          <w:p w14:paraId="4A319503" w14:textId="79994EB2" w:rsidR="00C40A40" w:rsidRPr="00954B87" w:rsidRDefault="00C40A40" w:rsidP="00C40A40">
            <w:pPr>
              <w:bidi/>
              <w:rPr>
                <w:rtl/>
              </w:rPr>
            </w:pPr>
            <w:r w:rsidRPr="009D1F39">
              <w:rPr>
                <w:rFonts w:ascii="Arial" w:hAnsi="Arial" w:cs="Arial" w:hint="cs"/>
                <w:rtl/>
              </w:rPr>
              <w:t xml:space="preserve"> </w:t>
            </w:r>
            <w:r w:rsidR="009D1F39">
              <w:rPr>
                <w:rFonts w:ascii="Arial" w:hAnsi="Arial" w:cs="Arial" w:hint="cs"/>
                <w:rtl/>
              </w:rPr>
              <w:t>آ</w:t>
            </w:r>
            <w:r w:rsidR="009D1F39" w:rsidRPr="009D1F39">
              <w:rPr>
                <w:rFonts w:ascii="Arial" w:hAnsi="Arial" w:cs="Arial" w:hint="cs"/>
                <w:rtl/>
              </w:rPr>
              <w:t>خر</w:t>
            </w:r>
            <w:r w:rsidR="009D1F39">
              <w:rPr>
                <w:rFonts w:ascii="Arial" w:hAnsi="Arial" w:cs="Arial" w:hint="cs"/>
                <w:rtl/>
              </w:rPr>
              <w:t>: ...............</w:t>
            </w:r>
          </w:p>
        </w:tc>
      </w:tr>
      <w:tr w:rsidR="00C40A40" w14:paraId="384F04AE" w14:textId="77777777" w:rsidTr="00954B87">
        <w:tc>
          <w:tcPr>
            <w:tcW w:w="4508" w:type="dxa"/>
            <w:vAlign w:val="center"/>
          </w:tcPr>
          <w:p w14:paraId="71331E80" w14:textId="4816CB4E" w:rsidR="00C40A40" w:rsidRDefault="00C40A40" w:rsidP="00954B87">
            <w:pPr>
              <w:bidi/>
              <w:jc w:val="both"/>
              <w:rPr>
                <w:rFonts w:cs="Arial"/>
                <w:rtl/>
              </w:rPr>
            </w:pPr>
            <w:r w:rsidRPr="00C40A40">
              <w:rPr>
                <w:rFonts w:cs="Arial"/>
                <w:rtl/>
              </w:rPr>
              <w:t xml:space="preserve">هل لديك إمكانيات لوجستية </w:t>
            </w:r>
            <w:r w:rsidR="00D15F9E">
              <w:rPr>
                <w:rFonts w:cs="Arial" w:hint="cs"/>
                <w:rtl/>
              </w:rPr>
              <w:t>ملائمة</w:t>
            </w:r>
            <w:r w:rsidR="00D15F9E" w:rsidRPr="00C40A40">
              <w:rPr>
                <w:rFonts w:cs="Arial"/>
                <w:rtl/>
              </w:rPr>
              <w:t xml:space="preserve"> </w:t>
            </w:r>
            <w:r w:rsidRPr="00C40A40">
              <w:rPr>
                <w:rFonts w:cs="Arial"/>
                <w:rtl/>
              </w:rPr>
              <w:t>للتوصيل (مثل شاحنات، حاويات، مستودعات، موظفين، إلخ)؟</w:t>
            </w:r>
          </w:p>
        </w:tc>
        <w:tc>
          <w:tcPr>
            <w:tcW w:w="4508" w:type="dxa"/>
          </w:tcPr>
          <w:p w14:paraId="159F9E63" w14:textId="2574BCFD" w:rsidR="00C40A40" w:rsidRPr="007835D0" w:rsidRDefault="00C40A40" w:rsidP="00C40A40">
            <w:pPr>
              <w:bidi/>
              <w:rPr>
                <w:rtl/>
              </w:rPr>
            </w:pPr>
            <w:r w:rsidRPr="00C40A40">
              <w:rPr>
                <w:rFonts w:ascii="Arial" w:hAnsi="Arial" w:cs="Arial" w:hint="cs"/>
                <w:rtl/>
              </w:rPr>
              <w:t xml:space="preserve"> </w:t>
            </w:r>
            <w:r w:rsidRPr="007835D0">
              <w:rPr>
                <w:rFonts w:ascii="Arial" w:hAnsi="Arial" w:cs="Arial" w:hint="cs"/>
                <w:rtl/>
              </w:rPr>
              <w:t>شاحنات</w:t>
            </w:r>
          </w:p>
          <w:p w14:paraId="278C0133" w14:textId="7E40C49E" w:rsidR="00C40A40" w:rsidRPr="007835D0" w:rsidRDefault="00C40A40" w:rsidP="00C40A40">
            <w:pPr>
              <w:bidi/>
              <w:rPr>
                <w:rtl/>
              </w:rPr>
            </w:pPr>
            <w:r w:rsidRPr="007835D0">
              <w:rPr>
                <w:rFonts w:ascii="Arial" w:hAnsi="Arial" w:cs="Arial" w:hint="cs"/>
                <w:rtl/>
              </w:rPr>
              <w:t> حاويات</w:t>
            </w:r>
          </w:p>
          <w:p w14:paraId="4116D513" w14:textId="584C2D16" w:rsidR="00C40A40" w:rsidRPr="007835D0" w:rsidRDefault="00C40A40" w:rsidP="00C40A40">
            <w:pPr>
              <w:bidi/>
              <w:rPr>
                <w:rtl/>
              </w:rPr>
            </w:pPr>
            <w:r w:rsidRPr="007835D0">
              <w:rPr>
                <w:rFonts w:ascii="Arial" w:hAnsi="Arial" w:cs="Arial" w:hint="cs"/>
                <w:rtl/>
              </w:rPr>
              <w:t> مستودعات</w:t>
            </w:r>
          </w:p>
          <w:p w14:paraId="46DAE9CA" w14:textId="2D82491A" w:rsidR="003A2817" w:rsidRPr="007835D0" w:rsidRDefault="00C40A40" w:rsidP="003A2817">
            <w:pPr>
              <w:bidi/>
              <w:rPr>
                <w:rFonts w:ascii="Arial" w:hAnsi="Arial" w:cs="Arial"/>
                <w:rtl/>
              </w:rPr>
            </w:pPr>
            <w:r w:rsidRPr="007835D0">
              <w:rPr>
                <w:rFonts w:ascii="Arial" w:hAnsi="Arial" w:cs="Arial" w:hint="cs"/>
                <w:rtl/>
              </w:rPr>
              <w:t> موظفين</w:t>
            </w:r>
          </w:p>
          <w:p w14:paraId="7FD656C5" w14:textId="05636A05" w:rsidR="00C40A40" w:rsidRPr="007835D0" w:rsidRDefault="00C40A40" w:rsidP="00C40A40">
            <w:pPr>
              <w:bidi/>
              <w:rPr>
                <w:rFonts w:ascii="Arial" w:hAnsi="Arial" w:cs="Arial"/>
                <w:rtl/>
              </w:rPr>
            </w:pPr>
            <w:r w:rsidRPr="007835D0">
              <w:rPr>
                <w:rFonts w:ascii="Arial" w:hAnsi="Arial" w:cs="Arial" w:hint="cs"/>
                <w:rtl/>
              </w:rPr>
              <w:t xml:space="preserve"> </w:t>
            </w:r>
            <w:r w:rsidR="003A2817" w:rsidRPr="007835D0">
              <w:rPr>
                <w:rFonts w:ascii="Arial" w:hAnsi="Arial" w:cs="Arial" w:hint="cs"/>
                <w:rtl/>
              </w:rPr>
              <w:t>عقد مع جهات خاص</w:t>
            </w:r>
            <w:r w:rsidR="00D15F9E">
              <w:rPr>
                <w:rFonts w:ascii="Arial" w:hAnsi="Arial" w:cs="Arial" w:hint="cs"/>
                <w:rtl/>
              </w:rPr>
              <w:t>ّ</w:t>
            </w:r>
            <w:r w:rsidR="003A2817" w:rsidRPr="007835D0">
              <w:rPr>
                <w:rFonts w:ascii="Arial" w:hAnsi="Arial" w:cs="Arial" w:hint="cs"/>
                <w:rtl/>
              </w:rPr>
              <w:t>ة</w:t>
            </w:r>
          </w:p>
          <w:p w14:paraId="5125F5AE" w14:textId="1E7CB503" w:rsidR="003A2817" w:rsidRDefault="003A2817" w:rsidP="003A2817">
            <w:pPr>
              <w:bidi/>
              <w:rPr>
                <w:rFonts w:cs="Arial"/>
                <w:rtl/>
              </w:rPr>
            </w:pPr>
            <w:r w:rsidRPr="007835D0">
              <w:rPr>
                <w:rFonts w:ascii="Arial" w:hAnsi="Arial" w:cs="Arial" w:hint="cs"/>
                <w:rtl/>
              </w:rPr>
              <w:t> أخرى</w:t>
            </w:r>
            <w:r w:rsidR="00D15F9E">
              <w:rPr>
                <w:rFonts w:ascii="Arial" w:hAnsi="Arial" w:cs="Arial" w:hint="cs"/>
                <w:rtl/>
              </w:rPr>
              <w:t>: ..........................</w:t>
            </w:r>
          </w:p>
        </w:tc>
      </w:tr>
      <w:tr w:rsidR="007835D0" w14:paraId="1F4025D0" w14:textId="77777777" w:rsidTr="00954B87">
        <w:trPr>
          <w:trHeight w:val="5944"/>
        </w:trPr>
        <w:tc>
          <w:tcPr>
            <w:tcW w:w="4508" w:type="dxa"/>
            <w:vAlign w:val="center"/>
          </w:tcPr>
          <w:p w14:paraId="3A715324" w14:textId="67958DA3" w:rsidR="007835D0" w:rsidRPr="00C40A40" w:rsidRDefault="007835D0" w:rsidP="00954B87">
            <w:pPr>
              <w:bidi/>
              <w:jc w:val="both"/>
              <w:rPr>
                <w:rFonts w:cs="Arial"/>
                <w:rtl/>
              </w:rPr>
            </w:pPr>
            <w:r w:rsidRPr="007835D0">
              <w:rPr>
                <w:rFonts w:cs="Arial"/>
                <w:rtl/>
              </w:rPr>
              <w:t>ما</w:t>
            </w:r>
            <w:r w:rsidR="004A180A">
              <w:rPr>
                <w:rFonts w:cs="Arial" w:hint="cs"/>
                <w:rtl/>
              </w:rPr>
              <w:t xml:space="preserve"> هو</w:t>
            </w:r>
            <w:r w:rsidRPr="007835D0">
              <w:rPr>
                <w:rFonts w:cs="Arial"/>
                <w:rtl/>
              </w:rPr>
              <w:t xml:space="preserve"> نوع المدخلات الزراعية التي تقوم بتوريدها؟</w:t>
            </w:r>
          </w:p>
        </w:tc>
        <w:tc>
          <w:tcPr>
            <w:tcW w:w="4508" w:type="dxa"/>
          </w:tcPr>
          <w:p w14:paraId="700AE17B" w14:textId="7A3B3525" w:rsidR="000C6003" w:rsidRPr="000C6003" w:rsidRDefault="000C6003" w:rsidP="000C6003">
            <w:pPr>
              <w:bidi/>
              <w:rPr>
                <w:rFonts w:ascii="Arial" w:hAnsi="Arial" w:cs="Arial"/>
              </w:rPr>
            </w:pPr>
            <w:r w:rsidRPr="000C6003">
              <w:rPr>
                <w:rFonts w:ascii="Arial" w:hAnsi="Arial" w:cs="Arial"/>
              </w:rPr>
              <w:t></w:t>
            </w:r>
            <w:r w:rsidRPr="000C6003">
              <w:rPr>
                <w:rFonts w:ascii="Arial" w:hAnsi="Arial" w:cs="Arial"/>
                <w:rtl/>
              </w:rPr>
              <w:t xml:space="preserve"> أسمدة الكيميائية</w:t>
            </w:r>
          </w:p>
          <w:p w14:paraId="6C7928D0" w14:textId="4C72D051" w:rsidR="000C6003" w:rsidRPr="000C6003" w:rsidRDefault="000C6003" w:rsidP="000C6003">
            <w:pPr>
              <w:bidi/>
              <w:rPr>
                <w:rFonts w:ascii="Arial" w:hAnsi="Arial" w:cs="Arial"/>
              </w:rPr>
            </w:pPr>
            <w:r>
              <w:rPr>
                <w:rFonts w:ascii="Arial" w:hAnsi="Arial" w:cs="Arial" w:hint="cs"/>
                <w:rtl/>
              </w:rPr>
              <w:t xml:space="preserve">    </w:t>
            </w:r>
            <w:r w:rsidRPr="000C6003">
              <w:rPr>
                <w:rFonts w:ascii="Arial" w:hAnsi="Arial" w:cs="Arial"/>
                <w:rtl/>
              </w:rPr>
              <w:t xml:space="preserve"> </w:t>
            </w:r>
            <w:r w:rsidRPr="000C6003">
              <w:rPr>
                <w:rFonts w:ascii="Arial" w:hAnsi="Arial" w:cs="Arial"/>
              </w:rPr>
              <w:t></w:t>
            </w:r>
            <w:r w:rsidRPr="000C6003">
              <w:rPr>
                <w:rFonts w:ascii="Arial" w:hAnsi="Arial" w:cs="Arial"/>
                <w:rtl/>
              </w:rPr>
              <w:t>يوريا</w:t>
            </w:r>
          </w:p>
          <w:p w14:paraId="4145D766" w14:textId="6BAE8146" w:rsidR="000C6003" w:rsidRDefault="000C6003" w:rsidP="000C6003">
            <w:pPr>
              <w:bidi/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   </w:t>
            </w:r>
            <w:r w:rsidRPr="000C6003">
              <w:rPr>
                <w:rFonts w:ascii="Arial" w:hAnsi="Arial" w:cs="Arial"/>
                <w:rtl/>
              </w:rPr>
              <w:t xml:space="preserve"> </w:t>
            </w:r>
            <w:r>
              <w:rPr>
                <w:rFonts w:ascii="Arial" w:hAnsi="Arial" w:cs="Arial" w:hint="cs"/>
                <w:rtl/>
              </w:rPr>
              <w:t xml:space="preserve"> </w:t>
            </w:r>
            <w:r w:rsidRPr="000C6003">
              <w:rPr>
                <w:rFonts w:ascii="Arial" w:hAnsi="Arial" w:cs="Arial"/>
              </w:rPr>
              <w:t></w:t>
            </w:r>
            <w:r w:rsidRPr="000C6003">
              <w:rPr>
                <w:rFonts w:ascii="Arial" w:hAnsi="Arial" w:cs="Arial"/>
                <w:rtl/>
              </w:rPr>
              <w:t>سوبر فوسفات الثلاثي</w:t>
            </w:r>
          </w:p>
          <w:p w14:paraId="7A7A6366" w14:textId="20A25012" w:rsidR="000C6003" w:rsidRPr="000C6003" w:rsidRDefault="000C6003" w:rsidP="000C6003">
            <w:pPr>
              <w:bidi/>
              <w:rPr>
                <w:rFonts w:ascii="Arial" w:hAnsi="Arial" w:cs="Arial"/>
              </w:rPr>
            </w:pPr>
            <w:r>
              <w:rPr>
                <w:rFonts w:ascii="Arial" w:hAnsi="Arial" w:cs="Arial" w:hint="cs"/>
                <w:rtl/>
              </w:rPr>
              <w:t xml:space="preserve">     </w:t>
            </w:r>
            <w:r w:rsidRPr="000C6003">
              <w:rPr>
                <w:rFonts w:ascii="Arial" w:hAnsi="Arial" w:cs="Arial"/>
              </w:rPr>
              <w:t></w:t>
            </w:r>
            <w:r w:rsidRPr="000C6003">
              <w:rPr>
                <w:rFonts w:ascii="Arial" w:hAnsi="Arial" w:cs="Arial"/>
                <w:rtl/>
              </w:rPr>
              <w:t>سوبر فوسفات الأحادي</w:t>
            </w:r>
          </w:p>
          <w:p w14:paraId="44444A73" w14:textId="337326E6" w:rsidR="000C6003" w:rsidRDefault="000C6003" w:rsidP="000C6003">
            <w:pPr>
              <w:bidi/>
              <w:rPr>
                <w:rFonts w:ascii="Arial" w:hAnsi="Arial" w:cs="Arial"/>
                <w:rtl/>
              </w:rPr>
            </w:pPr>
            <w:r w:rsidRPr="000C6003">
              <w:rPr>
                <w:rFonts w:ascii="Arial" w:hAnsi="Arial" w:cs="Arial"/>
                <w:rtl/>
              </w:rPr>
              <w:t xml:space="preserve"> </w:t>
            </w:r>
            <w:r>
              <w:rPr>
                <w:rFonts w:ascii="Arial" w:hAnsi="Arial" w:cs="Arial" w:hint="cs"/>
                <w:rtl/>
              </w:rPr>
              <w:t xml:space="preserve">    </w:t>
            </w:r>
            <w:r w:rsidRPr="000C6003">
              <w:rPr>
                <w:rFonts w:ascii="Arial" w:hAnsi="Arial" w:cs="Arial"/>
              </w:rPr>
              <w:t></w:t>
            </w:r>
            <w:r w:rsidRPr="000C6003">
              <w:rPr>
                <w:rFonts w:ascii="Arial" w:hAnsi="Arial" w:cs="Arial"/>
                <w:rtl/>
              </w:rPr>
              <w:t>أخرى: _____________</w:t>
            </w:r>
          </w:p>
          <w:p w14:paraId="703A3806" w14:textId="77777777" w:rsidR="000C6003" w:rsidRPr="000C6003" w:rsidRDefault="000C6003" w:rsidP="000C6003">
            <w:pPr>
              <w:bidi/>
              <w:rPr>
                <w:rFonts w:ascii="Arial" w:hAnsi="Arial" w:cs="Arial"/>
              </w:rPr>
            </w:pPr>
          </w:p>
          <w:p w14:paraId="0AE8E423" w14:textId="0DE67CE9" w:rsidR="000C6003" w:rsidRPr="000C6003" w:rsidRDefault="000C6003" w:rsidP="000C6003">
            <w:pPr>
              <w:bidi/>
              <w:rPr>
                <w:rFonts w:ascii="Arial" w:hAnsi="Arial" w:cs="Arial"/>
              </w:rPr>
            </w:pPr>
            <w:r w:rsidRPr="000C6003">
              <w:rPr>
                <w:rFonts w:ascii="Arial" w:hAnsi="Arial" w:cs="Arial"/>
              </w:rPr>
              <w:t></w:t>
            </w:r>
            <w:r w:rsidRPr="000C6003">
              <w:rPr>
                <w:rFonts w:ascii="Arial" w:hAnsi="Arial" w:cs="Arial"/>
                <w:rtl/>
              </w:rPr>
              <w:t xml:space="preserve"> أسمدة العضوية</w:t>
            </w:r>
          </w:p>
          <w:p w14:paraId="2384DBB2" w14:textId="39DA321A" w:rsidR="000C6003" w:rsidRPr="00954B87" w:rsidRDefault="000C6003" w:rsidP="00954B87">
            <w:pPr>
              <w:pStyle w:val="Paragrafoelenco"/>
              <w:numPr>
                <w:ilvl w:val="0"/>
                <w:numId w:val="9"/>
              </w:numPr>
              <w:bidi/>
              <w:rPr>
                <w:rFonts w:ascii="Arial" w:hAnsi="Arial" w:cs="Arial"/>
              </w:rPr>
            </w:pPr>
            <w:r w:rsidRPr="00954B87">
              <w:rPr>
                <w:rFonts w:ascii="Arial" w:hAnsi="Arial" w:cs="Arial"/>
                <w:rtl/>
              </w:rPr>
              <w:t>أسمدة عضوية سائلة</w:t>
            </w:r>
          </w:p>
          <w:p w14:paraId="3AED125B" w14:textId="7A05238C" w:rsidR="000C6003" w:rsidRPr="00954B87" w:rsidRDefault="000C6003" w:rsidP="00954B87">
            <w:pPr>
              <w:pStyle w:val="Paragrafoelenco"/>
              <w:numPr>
                <w:ilvl w:val="0"/>
                <w:numId w:val="9"/>
              </w:numPr>
              <w:bidi/>
              <w:rPr>
                <w:rFonts w:ascii="Arial" w:hAnsi="Arial" w:cs="Arial"/>
              </w:rPr>
            </w:pPr>
            <w:r w:rsidRPr="00954B87">
              <w:rPr>
                <w:rFonts w:ascii="Arial" w:hAnsi="Arial" w:cs="Arial"/>
                <w:rtl/>
              </w:rPr>
              <w:t>أسمدة ورقية عضوية</w:t>
            </w:r>
          </w:p>
          <w:p w14:paraId="1DAE0195" w14:textId="65FF0CE9" w:rsidR="007835D0" w:rsidRPr="00954B87" w:rsidRDefault="000C6003" w:rsidP="00954B87">
            <w:pPr>
              <w:pStyle w:val="Paragrafoelenco"/>
              <w:numPr>
                <w:ilvl w:val="0"/>
                <w:numId w:val="9"/>
              </w:numPr>
              <w:bidi/>
              <w:rPr>
                <w:rFonts w:ascii="Arial" w:hAnsi="Arial" w:cs="Arial"/>
                <w:rtl/>
              </w:rPr>
            </w:pPr>
            <w:r w:rsidRPr="00954B87">
              <w:rPr>
                <w:rFonts w:ascii="Arial" w:hAnsi="Arial" w:cs="Arial"/>
                <w:rtl/>
              </w:rPr>
              <w:t>أخرى: _____________</w:t>
            </w:r>
          </w:p>
          <w:p w14:paraId="3F90351A" w14:textId="77777777" w:rsidR="00D15F9E" w:rsidRDefault="00D15F9E" w:rsidP="00D15F9E">
            <w:pPr>
              <w:bidi/>
              <w:rPr>
                <w:rFonts w:ascii="Arial" w:hAnsi="Arial" w:cs="Arial"/>
                <w:rtl/>
              </w:rPr>
            </w:pPr>
          </w:p>
          <w:p w14:paraId="616786E9" w14:textId="3656BB0E" w:rsidR="000C6003" w:rsidRPr="000C6003" w:rsidRDefault="000C6003" w:rsidP="00D15F9E">
            <w:pPr>
              <w:bidi/>
              <w:rPr>
                <w:rFonts w:ascii="Arial" w:hAnsi="Arial" w:cs="Arial"/>
              </w:rPr>
            </w:pPr>
            <w:r w:rsidRPr="000C6003">
              <w:rPr>
                <w:rFonts w:ascii="Arial" w:hAnsi="Arial" w:cs="Arial"/>
              </w:rPr>
              <w:t></w:t>
            </w:r>
            <w:r w:rsidRPr="000C6003">
              <w:rPr>
                <w:rFonts w:ascii="Arial" w:hAnsi="Arial" w:cs="Arial"/>
                <w:rtl/>
              </w:rPr>
              <w:t xml:space="preserve"> أعلاف مرك</w:t>
            </w:r>
            <w:r w:rsidR="00D15F9E">
              <w:rPr>
                <w:rFonts w:ascii="Arial" w:hAnsi="Arial" w:cs="Arial" w:hint="cs"/>
                <w:rtl/>
              </w:rPr>
              <w:t>ّ</w:t>
            </w:r>
            <w:r w:rsidRPr="000C6003">
              <w:rPr>
                <w:rFonts w:ascii="Arial" w:hAnsi="Arial" w:cs="Arial"/>
                <w:rtl/>
              </w:rPr>
              <w:t>زة</w:t>
            </w:r>
          </w:p>
          <w:p w14:paraId="5BAF776D" w14:textId="6CA48D8E" w:rsidR="000C6003" w:rsidRPr="00954B87" w:rsidRDefault="000C6003" w:rsidP="00954B87">
            <w:pPr>
              <w:pStyle w:val="Paragrafoelenco"/>
              <w:numPr>
                <w:ilvl w:val="0"/>
                <w:numId w:val="10"/>
              </w:numPr>
              <w:bidi/>
              <w:rPr>
                <w:rFonts w:ascii="Arial" w:hAnsi="Arial" w:cs="Arial"/>
              </w:rPr>
            </w:pPr>
            <w:r w:rsidRPr="00954B87">
              <w:rPr>
                <w:rFonts w:ascii="Arial" w:hAnsi="Arial" w:cs="Arial"/>
                <w:rtl/>
              </w:rPr>
              <w:t>أعلاف مرك</w:t>
            </w:r>
            <w:r w:rsidR="00D15F9E" w:rsidRPr="00954B87">
              <w:rPr>
                <w:rFonts w:ascii="Arial" w:hAnsi="Arial" w:cs="Arial" w:hint="eastAsia"/>
                <w:rtl/>
              </w:rPr>
              <w:t>ّ</w:t>
            </w:r>
            <w:r w:rsidRPr="00954B87">
              <w:rPr>
                <w:rFonts w:ascii="Arial" w:hAnsi="Arial" w:cs="Arial"/>
                <w:rtl/>
              </w:rPr>
              <w:t>زة مرك</w:t>
            </w:r>
            <w:r w:rsidR="00D15F9E" w:rsidRPr="00954B87">
              <w:rPr>
                <w:rFonts w:ascii="Arial" w:hAnsi="Arial" w:cs="Arial" w:hint="eastAsia"/>
                <w:rtl/>
              </w:rPr>
              <w:t>ّ</w:t>
            </w:r>
            <w:r w:rsidRPr="00954B87">
              <w:rPr>
                <w:rFonts w:ascii="Arial" w:hAnsi="Arial" w:cs="Arial"/>
                <w:rtl/>
              </w:rPr>
              <w:t>بة</w:t>
            </w:r>
          </w:p>
          <w:p w14:paraId="7585882E" w14:textId="06A037B9" w:rsidR="000C6003" w:rsidRPr="00954B87" w:rsidRDefault="000C6003" w:rsidP="00954B87">
            <w:pPr>
              <w:pStyle w:val="Paragrafoelenco"/>
              <w:numPr>
                <w:ilvl w:val="0"/>
                <w:numId w:val="10"/>
              </w:numPr>
              <w:bidi/>
              <w:rPr>
                <w:rFonts w:ascii="Arial" w:hAnsi="Arial" w:cs="Arial"/>
              </w:rPr>
            </w:pPr>
            <w:r w:rsidRPr="00954B87">
              <w:rPr>
                <w:rFonts w:ascii="Arial" w:hAnsi="Arial" w:cs="Arial"/>
                <w:rtl/>
              </w:rPr>
              <w:t>نخالة قمح</w:t>
            </w:r>
          </w:p>
          <w:p w14:paraId="1EC64905" w14:textId="7FA8E635" w:rsidR="000C6003" w:rsidRPr="00954B87" w:rsidRDefault="000C6003" w:rsidP="00954B87">
            <w:pPr>
              <w:pStyle w:val="Paragrafoelenco"/>
              <w:numPr>
                <w:ilvl w:val="0"/>
                <w:numId w:val="10"/>
              </w:numPr>
              <w:bidi/>
              <w:rPr>
                <w:rFonts w:ascii="Arial" w:hAnsi="Arial" w:cs="Arial"/>
              </w:rPr>
            </w:pPr>
            <w:r w:rsidRPr="00954B87">
              <w:rPr>
                <w:rFonts w:ascii="Arial" w:hAnsi="Arial" w:cs="Arial"/>
                <w:rtl/>
              </w:rPr>
              <w:t>حبوب شعير</w:t>
            </w:r>
          </w:p>
          <w:p w14:paraId="37EC057B" w14:textId="1301D33D" w:rsidR="000C6003" w:rsidRPr="00954B87" w:rsidRDefault="000C6003" w:rsidP="00954B87">
            <w:pPr>
              <w:pStyle w:val="Paragrafoelenco"/>
              <w:numPr>
                <w:ilvl w:val="0"/>
                <w:numId w:val="10"/>
              </w:numPr>
              <w:bidi/>
              <w:rPr>
                <w:rFonts w:ascii="Arial" w:hAnsi="Arial" w:cs="Arial"/>
              </w:rPr>
            </w:pPr>
            <w:r w:rsidRPr="00954B87">
              <w:rPr>
                <w:rFonts w:ascii="Arial" w:hAnsi="Arial" w:cs="Arial"/>
                <w:rtl/>
              </w:rPr>
              <w:t>أعلاف مرك</w:t>
            </w:r>
            <w:r w:rsidR="00D15F9E">
              <w:rPr>
                <w:rFonts w:ascii="Arial" w:hAnsi="Arial" w:cs="Arial" w:hint="cs"/>
                <w:rtl/>
              </w:rPr>
              <w:t>ّ</w:t>
            </w:r>
            <w:r w:rsidRPr="00954B87">
              <w:rPr>
                <w:rFonts w:ascii="Arial" w:hAnsi="Arial" w:cs="Arial"/>
                <w:rtl/>
              </w:rPr>
              <w:t>زة مرك</w:t>
            </w:r>
            <w:r w:rsidR="00D15F9E">
              <w:rPr>
                <w:rFonts w:ascii="Arial" w:hAnsi="Arial" w:cs="Arial" w:hint="cs"/>
                <w:rtl/>
              </w:rPr>
              <w:t>ّ</w:t>
            </w:r>
            <w:r w:rsidRPr="00954B87">
              <w:rPr>
                <w:rFonts w:ascii="Arial" w:hAnsi="Arial" w:cs="Arial"/>
                <w:rtl/>
              </w:rPr>
              <w:t>بة للدواجن</w:t>
            </w:r>
          </w:p>
          <w:p w14:paraId="749B1027" w14:textId="64AF484E" w:rsidR="000C6003" w:rsidRPr="00954B87" w:rsidRDefault="000C6003" w:rsidP="00954B87">
            <w:pPr>
              <w:pStyle w:val="Paragrafoelenco"/>
              <w:numPr>
                <w:ilvl w:val="0"/>
                <w:numId w:val="10"/>
              </w:numPr>
              <w:bidi/>
              <w:rPr>
                <w:rFonts w:ascii="Arial" w:hAnsi="Arial" w:cs="Arial"/>
              </w:rPr>
            </w:pPr>
            <w:r w:rsidRPr="00954B87">
              <w:rPr>
                <w:rFonts w:ascii="Arial" w:hAnsi="Arial" w:cs="Arial"/>
                <w:rtl/>
              </w:rPr>
              <w:t>أخرى: __________________</w:t>
            </w:r>
          </w:p>
          <w:p w14:paraId="7BC7AB84" w14:textId="77777777" w:rsidR="000C6003" w:rsidRPr="000C6003" w:rsidRDefault="000C6003" w:rsidP="000C6003">
            <w:pPr>
              <w:bidi/>
              <w:rPr>
                <w:rFonts w:ascii="Arial" w:hAnsi="Arial" w:cs="Arial"/>
              </w:rPr>
            </w:pPr>
          </w:p>
          <w:p w14:paraId="360BD0D4" w14:textId="3375BBB1" w:rsidR="000C6003" w:rsidRPr="000C6003" w:rsidRDefault="000C6003" w:rsidP="000C6003">
            <w:pPr>
              <w:bidi/>
              <w:rPr>
                <w:rFonts w:ascii="Arial" w:hAnsi="Arial" w:cs="Arial"/>
              </w:rPr>
            </w:pPr>
            <w:r w:rsidRPr="000C6003">
              <w:rPr>
                <w:rFonts w:ascii="Arial" w:hAnsi="Arial" w:cs="Arial"/>
              </w:rPr>
              <w:t></w:t>
            </w:r>
            <w:r w:rsidRPr="000C6003">
              <w:rPr>
                <w:rFonts w:ascii="Arial" w:hAnsi="Arial" w:cs="Arial"/>
                <w:rtl/>
              </w:rPr>
              <w:t xml:space="preserve"> مبيدات أعشاب، مبيدات </w:t>
            </w:r>
            <w:r w:rsidR="00D15F9E">
              <w:rPr>
                <w:rFonts w:ascii="Arial" w:hAnsi="Arial" w:cs="Arial" w:hint="cs"/>
                <w:rtl/>
              </w:rPr>
              <w:t>للآفات الزراعية</w:t>
            </w:r>
            <w:r w:rsidRPr="000C6003">
              <w:rPr>
                <w:rFonts w:ascii="Arial" w:hAnsi="Arial" w:cs="Arial"/>
                <w:rtl/>
              </w:rPr>
              <w:t>، مبيدات حشرية</w:t>
            </w:r>
          </w:p>
          <w:p w14:paraId="7E5721D0" w14:textId="649FA83A" w:rsidR="000C6003" w:rsidRPr="00954B87" w:rsidRDefault="000C6003" w:rsidP="00954B87">
            <w:pPr>
              <w:pStyle w:val="Paragrafoelenco"/>
              <w:numPr>
                <w:ilvl w:val="0"/>
                <w:numId w:val="11"/>
              </w:numPr>
              <w:bidi/>
              <w:rPr>
                <w:rFonts w:ascii="Arial" w:hAnsi="Arial" w:cs="Arial"/>
              </w:rPr>
            </w:pPr>
            <w:r w:rsidRPr="00954B87">
              <w:rPr>
                <w:rFonts w:ascii="Arial" w:hAnsi="Arial" w:cs="Arial"/>
                <w:rtl/>
              </w:rPr>
              <w:t xml:space="preserve">مبيد </w:t>
            </w:r>
            <w:r w:rsidR="00D15F9E" w:rsidRPr="00954B87">
              <w:rPr>
                <w:rFonts w:ascii="Arial" w:hAnsi="Arial" w:cs="Arial" w:hint="eastAsia"/>
                <w:rtl/>
              </w:rPr>
              <w:t>ال</w:t>
            </w:r>
            <w:r w:rsidRPr="00954B87">
              <w:rPr>
                <w:rFonts w:ascii="Arial" w:hAnsi="Arial" w:cs="Arial"/>
                <w:rtl/>
              </w:rPr>
              <w:t xml:space="preserve">أعشاب </w:t>
            </w:r>
            <w:r w:rsidR="00D15F9E" w:rsidRPr="00954B87">
              <w:rPr>
                <w:rFonts w:ascii="Arial" w:hAnsi="Arial" w:cs="Arial" w:hint="eastAsia"/>
                <w:rtl/>
              </w:rPr>
              <w:t>رفيعة</w:t>
            </w:r>
            <w:r w:rsidR="00D15F9E" w:rsidRPr="00954B87">
              <w:rPr>
                <w:rFonts w:ascii="Arial" w:hAnsi="Arial" w:cs="Arial"/>
                <w:rtl/>
              </w:rPr>
              <w:t xml:space="preserve"> </w:t>
            </w:r>
            <w:r w:rsidRPr="00954B87">
              <w:rPr>
                <w:rFonts w:ascii="Arial" w:hAnsi="Arial" w:cs="Arial"/>
                <w:rtl/>
              </w:rPr>
              <w:t>الأوراق للقمح</w:t>
            </w:r>
          </w:p>
          <w:p w14:paraId="6FB92FBB" w14:textId="4FC25241" w:rsidR="000C6003" w:rsidRPr="00954B87" w:rsidRDefault="000C6003" w:rsidP="00954B87">
            <w:pPr>
              <w:pStyle w:val="Paragrafoelenco"/>
              <w:numPr>
                <w:ilvl w:val="0"/>
                <w:numId w:val="11"/>
              </w:numPr>
              <w:bidi/>
              <w:rPr>
                <w:rFonts w:ascii="Arial" w:hAnsi="Arial" w:cs="Arial"/>
              </w:rPr>
            </w:pPr>
            <w:r w:rsidRPr="00954B87">
              <w:rPr>
                <w:rFonts w:ascii="Arial" w:hAnsi="Arial" w:cs="Arial"/>
                <w:rtl/>
              </w:rPr>
              <w:t xml:space="preserve">مبيد </w:t>
            </w:r>
            <w:r w:rsidR="00D15F9E" w:rsidRPr="00954B87">
              <w:rPr>
                <w:rFonts w:ascii="Arial" w:hAnsi="Arial" w:cs="Arial" w:hint="eastAsia"/>
                <w:rtl/>
              </w:rPr>
              <w:t>ال</w:t>
            </w:r>
            <w:r w:rsidRPr="00954B87">
              <w:rPr>
                <w:rFonts w:ascii="Arial" w:hAnsi="Arial" w:cs="Arial"/>
                <w:rtl/>
              </w:rPr>
              <w:t xml:space="preserve">أعشاب </w:t>
            </w:r>
            <w:r w:rsidR="00D15F9E" w:rsidRPr="00954B87">
              <w:rPr>
                <w:rFonts w:ascii="Arial" w:hAnsi="Arial" w:cs="Arial" w:hint="eastAsia"/>
                <w:rtl/>
              </w:rPr>
              <w:t>عريضة</w:t>
            </w:r>
            <w:r w:rsidR="00D15F9E" w:rsidRPr="00954B87">
              <w:rPr>
                <w:rFonts w:ascii="Arial" w:hAnsi="Arial" w:cs="Arial"/>
                <w:rtl/>
              </w:rPr>
              <w:t xml:space="preserve"> </w:t>
            </w:r>
            <w:r w:rsidRPr="00954B87">
              <w:rPr>
                <w:rFonts w:ascii="Arial" w:hAnsi="Arial" w:cs="Arial"/>
                <w:rtl/>
              </w:rPr>
              <w:t>الأوراق للقمح والشعير</w:t>
            </w:r>
          </w:p>
          <w:p w14:paraId="2E690CD9" w14:textId="1420CB0D" w:rsidR="000C6003" w:rsidRPr="00954B87" w:rsidRDefault="000C6003" w:rsidP="00954B87">
            <w:pPr>
              <w:pStyle w:val="Paragrafoelenco"/>
              <w:numPr>
                <w:ilvl w:val="0"/>
                <w:numId w:val="11"/>
              </w:numPr>
              <w:bidi/>
              <w:rPr>
                <w:rFonts w:ascii="Arial" w:hAnsi="Arial" w:cs="Arial"/>
              </w:rPr>
            </w:pPr>
            <w:r w:rsidRPr="00954B87">
              <w:rPr>
                <w:rFonts w:ascii="Arial" w:hAnsi="Arial" w:cs="Arial"/>
                <w:rtl/>
              </w:rPr>
              <w:t>دلتاميثرين</w:t>
            </w:r>
          </w:p>
          <w:p w14:paraId="0F1EBAAD" w14:textId="1840FDD1" w:rsidR="000C6003" w:rsidRPr="00954B87" w:rsidRDefault="000C6003" w:rsidP="00954B87">
            <w:pPr>
              <w:pStyle w:val="Paragrafoelenco"/>
              <w:numPr>
                <w:ilvl w:val="0"/>
                <w:numId w:val="11"/>
              </w:numPr>
              <w:bidi/>
              <w:rPr>
                <w:rFonts w:ascii="Arial" w:hAnsi="Arial" w:cs="Arial"/>
              </w:rPr>
            </w:pPr>
            <w:r w:rsidRPr="00954B87">
              <w:rPr>
                <w:rFonts w:ascii="Arial" w:hAnsi="Arial" w:cs="Arial"/>
                <w:rtl/>
              </w:rPr>
              <w:t>أسيتاميبريد</w:t>
            </w:r>
          </w:p>
          <w:p w14:paraId="288F5F1A" w14:textId="4F2E4E7B" w:rsidR="000C6003" w:rsidRPr="00954B87" w:rsidRDefault="000C6003" w:rsidP="00954B87">
            <w:pPr>
              <w:pStyle w:val="Paragrafoelenco"/>
              <w:numPr>
                <w:ilvl w:val="0"/>
                <w:numId w:val="11"/>
              </w:numPr>
              <w:bidi/>
              <w:rPr>
                <w:rFonts w:ascii="Arial" w:hAnsi="Arial" w:cs="Arial"/>
                <w:rtl/>
              </w:rPr>
            </w:pPr>
            <w:r w:rsidRPr="00954B87">
              <w:rPr>
                <w:rFonts w:ascii="Arial" w:hAnsi="Arial" w:cs="Arial"/>
                <w:rtl/>
              </w:rPr>
              <w:t>أخرى: ______________________</w:t>
            </w:r>
          </w:p>
        </w:tc>
      </w:tr>
    </w:tbl>
    <w:p w14:paraId="62014757" w14:textId="07F8E627" w:rsidR="000C6003" w:rsidRDefault="000C6003" w:rsidP="000C6003">
      <w:pPr>
        <w:bidi/>
        <w:rPr>
          <w:rFonts w:cs="Arial"/>
          <w:b/>
          <w:bCs/>
          <w:rtl/>
        </w:rPr>
      </w:pPr>
    </w:p>
    <w:p w14:paraId="6B95593A" w14:textId="77777777" w:rsidR="00D15F9E" w:rsidRDefault="00D15F9E" w:rsidP="00D15F9E">
      <w:pPr>
        <w:bidi/>
        <w:rPr>
          <w:rFonts w:cs="Arial"/>
          <w:b/>
          <w:bCs/>
          <w:rtl/>
        </w:rPr>
      </w:pPr>
    </w:p>
    <w:p w14:paraId="3A3E6EBB" w14:textId="77777777" w:rsidR="00D15F9E" w:rsidRDefault="00D15F9E" w:rsidP="00D15F9E">
      <w:pPr>
        <w:bidi/>
        <w:rPr>
          <w:rFonts w:cs="Arial"/>
          <w:b/>
          <w:bCs/>
          <w:rtl/>
        </w:rPr>
      </w:pPr>
    </w:p>
    <w:p w14:paraId="2C4D4F9D" w14:textId="77777777" w:rsidR="00D15F9E" w:rsidRDefault="00D15F9E" w:rsidP="00D15F9E">
      <w:pPr>
        <w:bidi/>
        <w:rPr>
          <w:rFonts w:cs="Arial"/>
          <w:b/>
          <w:bCs/>
          <w:rtl/>
        </w:rPr>
      </w:pPr>
    </w:p>
    <w:p w14:paraId="41154280" w14:textId="77777777" w:rsidR="00D15F9E" w:rsidRDefault="00D15F9E" w:rsidP="00D15F9E">
      <w:pPr>
        <w:bidi/>
        <w:rPr>
          <w:rFonts w:cs="Arial"/>
          <w:b/>
          <w:bCs/>
          <w:rtl/>
        </w:rPr>
      </w:pPr>
    </w:p>
    <w:p w14:paraId="352595B8" w14:textId="77777777" w:rsidR="00D15F9E" w:rsidRDefault="00D15F9E" w:rsidP="00D15F9E">
      <w:pPr>
        <w:bidi/>
        <w:rPr>
          <w:rFonts w:cs="Arial"/>
          <w:b/>
          <w:bCs/>
          <w:rtl/>
        </w:rPr>
      </w:pPr>
    </w:p>
    <w:p w14:paraId="6492CA56" w14:textId="530F8BA7" w:rsidR="000C6003" w:rsidRPr="003A2817" w:rsidRDefault="00D15F9E" w:rsidP="000C6003">
      <w:pPr>
        <w:bidi/>
        <w:rPr>
          <w:rFonts w:cs="Arial"/>
          <w:b/>
          <w:bCs/>
          <w:rtl/>
        </w:rPr>
      </w:pPr>
      <w:r>
        <w:rPr>
          <w:rFonts w:ascii="Arial" w:hAnsi="Arial" w:cs="Arial"/>
          <w:b/>
          <w:bCs/>
          <w:rtl/>
        </w:rPr>
        <w:lastRenderedPageBreak/>
        <w:t>٦</w:t>
      </w:r>
      <w:r>
        <w:rPr>
          <w:rFonts w:cs="Arial" w:hint="cs"/>
          <w:b/>
          <w:bCs/>
          <w:rtl/>
        </w:rPr>
        <w:t>.</w:t>
      </w:r>
      <w:r w:rsidR="000C6003">
        <w:rPr>
          <w:rFonts w:cs="Arial" w:hint="cs"/>
          <w:b/>
          <w:bCs/>
          <w:rtl/>
        </w:rPr>
        <w:t xml:space="preserve"> </w:t>
      </w:r>
      <w:r>
        <w:rPr>
          <w:rFonts w:cs="Arial" w:hint="cs"/>
          <w:b/>
          <w:bCs/>
          <w:rtl/>
        </w:rPr>
        <w:t>تصريح</w:t>
      </w:r>
    </w:p>
    <w:p w14:paraId="65D2E4F8" w14:textId="7CE1B0CD" w:rsidR="003A2817" w:rsidRDefault="003A2817" w:rsidP="00954B87">
      <w:pPr>
        <w:bidi/>
        <w:jc w:val="both"/>
      </w:pPr>
      <w:r>
        <w:rPr>
          <w:rFonts w:cs="Arial"/>
          <w:rtl/>
        </w:rPr>
        <w:t>أنا الموق</w:t>
      </w:r>
      <w:r w:rsidR="00D15F9E">
        <w:rPr>
          <w:rFonts w:cs="Arial" w:hint="cs"/>
          <w:rtl/>
        </w:rPr>
        <w:t>ّ</w:t>
      </w:r>
      <w:r>
        <w:rPr>
          <w:rFonts w:cs="Arial"/>
          <w:rtl/>
        </w:rPr>
        <w:t>ع أدناه، بصفتي المُفو</w:t>
      </w:r>
      <w:r w:rsidR="00D15F9E">
        <w:rPr>
          <w:rFonts w:cs="Arial" w:hint="cs"/>
          <w:rtl/>
        </w:rPr>
        <w:t>ّ</w:t>
      </w:r>
      <w:r>
        <w:rPr>
          <w:rFonts w:cs="Arial"/>
          <w:rtl/>
        </w:rPr>
        <w:t>ض بالتوقيع عن مقد</w:t>
      </w:r>
      <w:r w:rsidR="00D15F9E">
        <w:rPr>
          <w:rFonts w:cs="Arial" w:hint="cs"/>
          <w:rtl/>
        </w:rPr>
        <w:t>ّ</w:t>
      </w:r>
      <w:r>
        <w:rPr>
          <w:rFonts w:cs="Arial"/>
          <w:rtl/>
        </w:rPr>
        <w:t>م الطلب المذكور أعلاه، أُقرّ بأن</w:t>
      </w:r>
      <w:r w:rsidR="00D15F9E">
        <w:rPr>
          <w:rFonts w:cs="Arial" w:hint="cs"/>
          <w:rtl/>
        </w:rPr>
        <w:t>ّنا</w:t>
      </w:r>
      <w:r>
        <w:rPr>
          <w:rFonts w:cs="Arial"/>
          <w:rtl/>
        </w:rPr>
        <w:t xml:space="preserve"> قد </w:t>
      </w:r>
      <w:r w:rsidR="00D15F9E">
        <w:rPr>
          <w:rFonts w:cs="Arial" w:hint="cs"/>
          <w:rtl/>
        </w:rPr>
        <w:t>اطّلعنا</w:t>
      </w:r>
      <w:r w:rsidR="00D15F9E">
        <w:rPr>
          <w:rFonts w:cs="Arial"/>
          <w:rtl/>
        </w:rPr>
        <w:t xml:space="preserve"> </w:t>
      </w:r>
      <w:r>
        <w:rPr>
          <w:rFonts w:cs="Arial"/>
          <w:rtl/>
        </w:rPr>
        <w:t>ووافقنا دون تحف</w:t>
      </w:r>
      <w:r w:rsidR="00D15F9E">
        <w:rPr>
          <w:rFonts w:cs="Arial" w:hint="cs"/>
          <w:rtl/>
        </w:rPr>
        <w:t>ّ</w:t>
      </w:r>
      <w:r>
        <w:rPr>
          <w:rFonts w:cs="Arial"/>
          <w:rtl/>
        </w:rPr>
        <w:t>ظ أو قي</w:t>
      </w:r>
      <w:r w:rsidR="00D15F9E">
        <w:rPr>
          <w:rFonts w:cs="Arial" w:hint="cs"/>
          <w:rtl/>
        </w:rPr>
        <w:t>و</w:t>
      </w:r>
      <w:r>
        <w:rPr>
          <w:rFonts w:cs="Arial"/>
          <w:rtl/>
        </w:rPr>
        <w:t>د على كامل محتويات ملف</w:t>
      </w:r>
      <w:r w:rsidR="00D15F9E">
        <w:rPr>
          <w:rFonts w:cs="Arial" w:hint="cs"/>
          <w:rtl/>
        </w:rPr>
        <w:t>ّ</w:t>
      </w:r>
      <w:r>
        <w:rPr>
          <w:rFonts w:cs="Arial"/>
          <w:rtl/>
        </w:rPr>
        <w:t xml:space="preserve"> الطلب لإجراءات التقديم المذكورة أعلاه. ونعرض تقديم الخدمات المطلوبة في ملف</w:t>
      </w:r>
      <w:r w:rsidR="00B63137">
        <w:rPr>
          <w:rFonts w:cs="Arial" w:hint="cs"/>
          <w:rtl/>
        </w:rPr>
        <w:t>ّ</w:t>
      </w:r>
      <w:r>
        <w:rPr>
          <w:rFonts w:cs="Arial"/>
          <w:rtl/>
        </w:rPr>
        <w:t xml:space="preserve"> الطلب بناءً على المستندات التالية:</w:t>
      </w:r>
    </w:p>
    <w:p w14:paraId="2B716995" w14:textId="5999D1D8" w:rsidR="003A2817" w:rsidRDefault="00B63137" w:rsidP="00954B87">
      <w:pPr>
        <w:pStyle w:val="Paragrafoelenco"/>
        <w:numPr>
          <w:ilvl w:val="0"/>
          <w:numId w:val="2"/>
        </w:numPr>
        <w:bidi/>
        <w:jc w:val="both"/>
      </w:pPr>
      <w:r>
        <w:rPr>
          <w:rFonts w:cs="Arial" w:hint="cs"/>
          <w:rtl/>
        </w:rPr>
        <w:t>ال</w:t>
      </w:r>
      <w:r w:rsidR="003A2817" w:rsidRPr="003A2817">
        <w:rPr>
          <w:rFonts w:cs="Arial"/>
          <w:rtl/>
        </w:rPr>
        <w:t xml:space="preserve">إقرار </w:t>
      </w:r>
      <w:r>
        <w:rPr>
          <w:rFonts w:cs="Arial" w:hint="cs"/>
          <w:rtl/>
        </w:rPr>
        <w:t>ل</w:t>
      </w:r>
      <w:r w:rsidR="003A2817" w:rsidRPr="003A2817">
        <w:rPr>
          <w:rFonts w:cs="Arial"/>
          <w:rtl/>
        </w:rPr>
        <w:t>مقد</w:t>
      </w:r>
      <w:r>
        <w:rPr>
          <w:rFonts w:cs="Arial" w:hint="cs"/>
          <w:rtl/>
        </w:rPr>
        <w:t>ّ</w:t>
      </w:r>
      <w:r w:rsidR="003A2817" w:rsidRPr="003A2817">
        <w:rPr>
          <w:rFonts w:cs="Arial"/>
          <w:rtl/>
        </w:rPr>
        <w:t>م الطلب (</w:t>
      </w:r>
      <w:r>
        <w:rPr>
          <w:rFonts w:cs="Arial" w:hint="cs"/>
          <w:rtl/>
        </w:rPr>
        <w:t xml:space="preserve">من خلال </w:t>
      </w:r>
      <w:r w:rsidR="003A2817" w:rsidRPr="003A2817">
        <w:rPr>
          <w:rFonts w:cs="Arial"/>
          <w:rtl/>
        </w:rPr>
        <w:t>تعبئة النموذج أدناه)</w:t>
      </w:r>
    </w:p>
    <w:p w14:paraId="5A076A7E" w14:textId="0847C42E" w:rsidR="003A2817" w:rsidRDefault="003A2817" w:rsidP="00954B87">
      <w:pPr>
        <w:pStyle w:val="Paragrafoelenco"/>
        <w:numPr>
          <w:ilvl w:val="0"/>
          <w:numId w:val="2"/>
        </w:numPr>
        <w:bidi/>
        <w:jc w:val="both"/>
      </w:pPr>
      <w:r w:rsidRPr="003A2817">
        <w:rPr>
          <w:rFonts w:cs="Arial"/>
          <w:rtl/>
        </w:rPr>
        <w:t>نموذج الهوية المالية لمقد</w:t>
      </w:r>
      <w:r w:rsidR="00B63137">
        <w:rPr>
          <w:rFonts w:cs="Arial" w:hint="cs"/>
          <w:rtl/>
        </w:rPr>
        <w:t>ّ</w:t>
      </w:r>
      <w:r w:rsidRPr="003A2817">
        <w:rPr>
          <w:rFonts w:cs="Arial"/>
          <w:rtl/>
        </w:rPr>
        <w:t>م الطلب (الملحق الثاني)</w:t>
      </w:r>
    </w:p>
    <w:p w14:paraId="6D5BA0DB" w14:textId="4BEC7E24" w:rsidR="003A2817" w:rsidRDefault="003A2817" w:rsidP="00954B87">
      <w:pPr>
        <w:pStyle w:val="Paragrafoelenco"/>
        <w:numPr>
          <w:ilvl w:val="0"/>
          <w:numId w:val="2"/>
        </w:numPr>
        <w:bidi/>
        <w:jc w:val="both"/>
      </w:pPr>
      <w:r w:rsidRPr="003A2817">
        <w:rPr>
          <w:rFonts w:cs="Arial"/>
          <w:rtl/>
        </w:rPr>
        <w:t>ملف</w:t>
      </w:r>
      <w:r w:rsidR="00B63137">
        <w:rPr>
          <w:rFonts w:cs="Arial" w:hint="cs"/>
          <w:rtl/>
        </w:rPr>
        <w:t>ّ</w:t>
      </w:r>
      <w:r w:rsidRPr="003A2817">
        <w:rPr>
          <w:rFonts w:cs="Arial"/>
          <w:rtl/>
        </w:rPr>
        <w:t xml:space="preserve"> الكيان القانوني لمقد</w:t>
      </w:r>
      <w:r w:rsidR="00B63137">
        <w:rPr>
          <w:rFonts w:cs="Arial" w:hint="cs"/>
          <w:rtl/>
        </w:rPr>
        <w:t>ّ</w:t>
      </w:r>
      <w:r w:rsidRPr="003A2817">
        <w:rPr>
          <w:rFonts w:cs="Arial"/>
          <w:rtl/>
        </w:rPr>
        <w:t>م الطلب (الملحق الثالث)</w:t>
      </w:r>
    </w:p>
    <w:p w14:paraId="2830AB3F" w14:textId="71FD77DE" w:rsidR="003A2817" w:rsidRDefault="003A2817" w:rsidP="00954B87">
      <w:pPr>
        <w:bidi/>
        <w:jc w:val="both"/>
      </w:pPr>
      <w:r>
        <w:rPr>
          <w:rFonts w:cs="Arial"/>
          <w:rtl/>
        </w:rPr>
        <w:t>نؤك</w:t>
      </w:r>
      <w:r w:rsidR="00B63137">
        <w:rPr>
          <w:rFonts w:cs="Arial" w:hint="cs"/>
          <w:rtl/>
        </w:rPr>
        <w:t>ّ</w:t>
      </w:r>
      <w:r>
        <w:rPr>
          <w:rFonts w:cs="Arial"/>
          <w:rtl/>
        </w:rPr>
        <w:t>د أن</w:t>
      </w:r>
      <w:r w:rsidR="00B63137">
        <w:rPr>
          <w:rFonts w:cs="Arial" w:hint="cs"/>
          <w:rtl/>
        </w:rPr>
        <w:t>ّ</w:t>
      </w:r>
      <w:r>
        <w:rPr>
          <w:rFonts w:cs="Arial"/>
          <w:rtl/>
        </w:rPr>
        <w:t xml:space="preserve">نا لسنا مدرجين </w:t>
      </w:r>
      <w:r w:rsidR="00B63137">
        <w:rPr>
          <w:rFonts w:cs="Arial" w:hint="cs"/>
          <w:rtl/>
        </w:rPr>
        <w:t>في</w:t>
      </w:r>
      <w:r w:rsidR="00B63137">
        <w:rPr>
          <w:rFonts w:cs="Arial"/>
          <w:rtl/>
        </w:rPr>
        <w:t xml:space="preserve"> </w:t>
      </w:r>
      <w:r>
        <w:rPr>
          <w:rFonts w:cs="Arial"/>
          <w:rtl/>
        </w:rPr>
        <w:t>قوائم التدابير</w:t>
      </w:r>
      <w:r w:rsidR="00B63137">
        <w:rPr>
          <w:rFonts w:cs="Arial" w:hint="cs"/>
          <w:rtl/>
        </w:rPr>
        <w:t xml:space="preserve"> </w:t>
      </w:r>
      <w:r>
        <w:rPr>
          <w:rFonts w:cs="Arial"/>
          <w:rtl/>
        </w:rPr>
        <w:t>التقييدية للات</w:t>
      </w:r>
      <w:r w:rsidR="00B63137">
        <w:rPr>
          <w:rFonts w:cs="Arial" w:hint="cs"/>
          <w:rtl/>
        </w:rPr>
        <w:t>ّ</w:t>
      </w:r>
      <w:r>
        <w:rPr>
          <w:rFonts w:cs="Arial"/>
          <w:rtl/>
        </w:rPr>
        <w:t>حاد الأوروبي (</w:t>
      </w:r>
      <w:r>
        <w:t>www.sanctionsmap.eu</w:t>
      </w:r>
      <w:r>
        <w:rPr>
          <w:rFonts w:cs="Arial"/>
          <w:rtl/>
        </w:rPr>
        <w:t>) أو خاضعين لعقوبات</w:t>
      </w:r>
      <w:r w:rsidR="00B63137">
        <w:rPr>
          <w:rFonts w:cs="Arial" w:hint="cs"/>
          <w:rtl/>
        </w:rPr>
        <w:t xml:space="preserve"> من قبل</w:t>
      </w:r>
      <w:r>
        <w:rPr>
          <w:rFonts w:cs="Arial"/>
          <w:rtl/>
        </w:rPr>
        <w:t xml:space="preserve"> الولايات المتحدة الأمريكية أو وكالات الأمم المتحدة، ونتفه</w:t>
      </w:r>
      <w:r w:rsidR="00B63137">
        <w:rPr>
          <w:rFonts w:cs="Arial" w:hint="cs"/>
          <w:rtl/>
        </w:rPr>
        <w:t>ّ</w:t>
      </w:r>
      <w:r>
        <w:rPr>
          <w:rFonts w:cs="Arial"/>
          <w:rtl/>
        </w:rPr>
        <w:t>م أن</w:t>
      </w:r>
      <w:r w:rsidR="00B63137">
        <w:rPr>
          <w:rFonts w:cs="Arial" w:hint="cs"/>
          <w:rtl/>
        </w:rPr>
        <w:t>ّ</w:t>
      </w:r>
      <w:r>
        <w:rPr>
          <w:rFonts w:cs="Arial"/>
          <w:rtl/>
        </w:rPr>
        <w:t xml:space="preserve"> طلبنا قد يُرفض إذا ث</w:t>
      </w:r>
      <w:r w:rsidR="00B63137">
        <w:rPr>
          <w:rFonts w:cs="Arial" w:hint="cs"/>
          <w:rtl/>
        </w:rPr>
        <w:t>َ</w:t>
      </w:r>
      <w:r>
        <w:rPr>
          <w:rFonts w:cs="Arial"/>
          <w:rtl/>
        </w:rPr>
        <w:t>ب</w:t>
      </w:r>
      <w:r w:rsidR="00B63137">
        <w:rPr>
          <w:rFonts w:cs="Arial" w:hint="cs"/>
          <w:rtl/>
        </w:rPr>
        <w:t>ُ</w:t>
      </w:r>
      <w:r>
        <w:rPr>
          <w:rFonts w:cs="Arial"/>
          <w:rtl/>
        </w:rPr>
        <w:t>ت العكس.</w:t>
      </w:r>
    </w:p>
    <w:p w14:paraId="4FD2F759" w14:textId="77777777" w:rsidR="003A2817" w:rsidRDefault="003A2817" w:rsidP="00954B87">
      <w:pPr>
        <w:bidi/>
        <w:jc w:val="both"/>
      </w:pPr>
      <w:r>
        <w:rPr>
          <w:rFonts w:cs="Arial"/>
          <w:rtl/>
        </w:rPr>
        <w:t>يخضع هذا الطلب لموافقة الجهة المتعاقدة (</w:t>
      </w:r>
      <w:r>
        <w:t>CIHEAM Bari</w:t>
      </w:r>
      <w:r>
        <w:rPr>
          <w:rFonts w:cs="Arial"/>
          <w:rtl/>
        </w:rPr>
        <w:t>).</w:t>
      </w:r>
    </w:p>
    <w:p w14:paraId="5800C9A9" w14:textId="3EB521F2" w:rsidR="00C40A40" w:rsidRDefault="003A2817" w:rsidP="00954B87">
      <w:pPr>
        <w:bidi/>
        <w:jc w:val="both"/>
        <w:rPr>
          <w:rFonts w:cs="Arial"/>
          <w:rtl/>
        </w:rPr>
      </w:pPr>
      <w:r>
        <w:rPr>
          <w:rFonts w:cs="Arial"/>
          <w:rtl/>
        </w:rPr>
        <w:t>موق</w:t>
      </w:r>
      <w:r w:rsidR="00B63137">
        <w:rPr>
          <w:rFonts w:cs="Arial" w:hint="cs"/>
          <w:rtl/>
        </w:rPr>
        <w:t>ّ</w:t>
      </w:r>
      <w:r>
        <w:rPr>
          <w:rFonts w:cs="Arial"/>
          <w:rtl/>
        </w:rPr>
        <w:t>ع نيابةً عن مقد</w:t>
      </w:r>
      <w:r w:rsidR="00B63137">
        <w:rPr>
          <w:rFonts w:cs="Arial" w:hint="cs"/>
          <w:rtl/>
        </w:rPr>
        <w:t>ّ</w:t>
      </w:r>
      <w:r>
        <w:rPr>
          <w:rFonts w:cs="Arial"/>
          <w:rtl/>
        </w:rPr>
        <w:t>م الطلب من قِبل الممث</w:t>
      </w:r>
      <w:r w:rsidR="00B63137">
        <w:rPr>
          <w:rFonts w:cs="Arial" w:hint="cs"/>
          <w:rtl/>
        </w:rPr>
        <w:t>ّ</w:t>
      </w:r>
      <w:r>
        <w:rPr>
          <w:rFonts w:cs="Arial"/>
          <w:rtl/>
        </w:rPr>
        <w:t>ل القانوني.</w:t>
      </w:r>
    </w:p>
    <w:tbl>
      <w:tblPr>
        <w:tblStyle w:val="Grigliatabella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198"/>
        <w:gridCol w:w="4818"/>
      </w:tblGrid>
      <w:tr w:rsidR="003A2817" w14:paraId="22E72625" w14:textId="77777777" w:rsidTr="00954B87">
        <w:trPr>
          <w:trHeight w:val="314"/>
          <w:jc w:val="center"/>
        </w:trPr>
        <w:tc>
          <w:tcPr>
            <w:tcW w:w="4198" w:type="dxa"/>
            <w:vAlign w:val="center"/>
          </w:tcPr>
          <w:p w14:paraId="38A71E72" w14:textId="07F5A508" w:rsidR="003A2817" w:rsidRPr="00954B87" w:rsidRDefault="003A2817" w:rsidP="00B63137">
            <w:pPr>
              <w:bidi/>
              <w:rPr>
                <w:b/>
                <w:bCs/>
                <w:rtl/>
              </w:rPr>
            </w:pPr>
            <w:r w:rsidRPr="00954B87">
              <w:rPr>
                <w:rFonts w:hint="eastAsia"/>
                <w:b/>
                <w:bCs/>
                <w:rtl/>
              </w:rPr>
              <w:t>الاسم</w:t>
            </w:r>
            <w:r w:rsidRPr="00954B87">
              <w:rPr>
                <w:b/>
                <w:bCs/>
                <w:rtl/>
              </w:rPr>
              <w:t xml:space="preserve"> </w:t>
            </w:r>
            <w:r w:rsidR="00B63137" w:rsidRPr="00954B87">
              <w:rPr>
                <w:rFonts w:hint="eastAsia"/>
                <w:b/>
                <w:bCs/>
                <w:rtl/>
              </w:rPr>
              <w:t>والكنية</w:t>
            </w:r>
          </w:p>
        </w:tc>
        <w:tc>
          <w:tcPr>
            <w:tcW w:w="4818" w:type="dxa"/>
          </w:tcPr>
          <w:p w14:paraId="7E47C896" w14:textId="77777777" w:rsidR="003A2817" w:rsidRDefault="003A2817" w:rsidP="003A2817">
            <w:pPr>
              <w:bidi/>
              <w:jc w:val="center"/>
              <w:rPr>
                <w:rtl/>
              </w:rPr>
            </w:pPr>
          </w:p>
        </w:tc>
      </w:tr>
      <w:tr w:rsidR="003A2817" w14:paraId="0E7ECC4C" w14:textId="77777777" w:rsidTr="00954B87">
        <w:trPr>
          <w:trHeight w:val="350"/>
          <w:jc w:val="center"/>
        </w:trPr>
        <w:tc>
          <w:tcPr>
            <w:tcW w:w="4198" w:type="dxa"/>
            <w:vAlign w:val="center"/>
          </w:tcPr>
          <w:p w14:paraId="18AF1277" w14:textId="75C8CF70" w:rsidR="003A2817" w:rsidRPr="00954B87" w:rsidRDefault="003A2817" w:rsidP="00B63137">
            <w:pPr>
              <w:bidi/>
              <w:rPr>
                <w:b/>
                <w:bCs/>
                <w:rtl/>
              </w:rPr>
            </w:pPr>
            <w:r w:rsidRPr="00954B87">
              <w:rPr>
                <w:rFonts w:hint="eastAsia"/>
                <w:b/>
                <w:bCs/>
                <w:rtl/>
              </w:rPr>
              <w:t>التاريخ</w:t>
            </w:r>
          </w:p>
        </w:tc>
        <w:tc>
          <w:tcPr>
            <w:tcW w:w="4818" w:type="dxa"/>
          </w:tcPr>
          <w:p w14:paraId="0F641B7A" w14:textId="77777777" w:rsidR="003A2817" w:rsidRDefault="003A2817" w:rsidP="003A2817">
            <w:pPr>
              <w:bidi/>
              <w:jc w:val="center"/>
              <w:rPr>
                <w:rtl/>
              </w:rPr>
            </w:pPr>
          </w:p>
        </w:tc>
      </w:tr>
      <w:tr w:rsidR="003A2817" w14:paraId="2530D5A4" w14:textId="77777777" w:rsidTr="00954B87">
        <w:trPr>
          <w:trHeight w:val="350"/>
          <w:jc w:val="center"/>
        </w:trPr>
        <w:tc>
          <w:tcPr>
            <w:tcW w:w="4198" w:type="dxa"/>
            <w:vAlign w:val="center"/>
          </w:tcPr>
          <w:p w14:paraId="31704332" w14:textId="33CAE9FC" w:rsidR="003A2817" w:rsidRPr="00954B87" w:rsidRDefault="003A2817" w:rsidP="00B63137">
            <w:pPr>
              <w:bidi/>
              <w:rPr>
                <w:b/>
                <w:bCs/>
                <w:rtl/>
              </w:rPr>
            </w:pPr>
            <w:r w:rsidRPr="00954B87">
              <w:rPr>
                <w:rFonts w:hint="eastAsia"/>
                <w:b/>
                <w:bCs/>
                <w:rtl/>
              </w:rPr>
              <w:t>التوقيع</w:t>
            </w:r>
            <w:r w:rsidRPr="00954B87">
              <w:rPr>
                <w:b/>
                <w:bCs/>
                <w:rtl/>
              </w:rPr>
              <w:t xml:space="preserve"> والختم </w:t>
            </w:r>
          </w:p>
        </w:tc>
        <w:tc>
          <w:tcPr>
            <w:tcW w:w="4818" w:type="dxa"/>
          </w:tcPr>
          <w:p w14:paraId="3ACEA8DC" w14:textId="77777777" w:rsidR="003A2817" w:rsidRDefault="003A2817" w:rsidP="003A2817">
            <w:pPr>
              <w:bidi/>
              <w:jc w:val="center"/>
              <w:rPr>
                <w:rtl/>
              </w:rPr>
            </w:pPr>
          </w:p>
        </w:tc>
      </w:tr>
    </w:tbl>
    <w:p w14:paraId="47E4EE30" w14:textId="77777777" w:rsidR="003A2817" w:rsidRDefault="003A2817" w:rsidP="003A2817">
      <w:pPr>
        <w:bidi/>
        <w:rPr>
          <w:rtl/>
        </w:rPr>
      </w:pPr>
    </w:p>
    <w:p w14:paraId="6E10BF7D" w14:textId="2AAC3E52" w:rsidR="00B63137" w:rsidRDefault="00B63137" w:rsidP="00F249BF">
      <w:pPr>
        <w:bidi/>
        <w:rPr>
          <w:rtl/>
        </w:rPr>
      </w:pPr>
    </w:p>
    <w:p w14:paraId="54F2EF30" w14:textId="269B6698" w:rsidR="003A2817" w:rsidRPr="00954B87" w:rsidRDefault="00B63137" w:rsidP="00B63137">
      <w:pPr>
        <w:bidi/>
        <w:jc w:val="center"/>
        <w:rPr>
          <w:rFonts w:cs="Arial"/>
          <w:b/>
          <w:bCs/>
          <w:sz w:val="24"/>
          <w:szCs w:val="24"/>
          <w:rtl/>
          <w:lang w:val="en-US" w:bidi="ar-LB"/>
        </w:rPr>
      </w:pPr>
      <w:r>
        <w:rPr>
          <w:rtl/>
        </w:rPr>
        <w:br w:type="page"/>
      </w:r>
      <w:r w:rsidR="003A2817" w:rsidRPr="009564D5">
        <w:rPr>
          <w:rFonts w:cs="Arial"/>
          <w:b/>
          <w:bCs/>
          <w:sz w:val="24"/>
          <w:szCs w:val="24"/>
          <w:highlight w:val="yellow"/>
          <w:rtl/>
        </w:rPr>
        <w:lastRenderedPageBreak/>
        <w:t>يتم</w:t>
      </w:r>
      <w:r>
        <w:rPr>
          <w:rFonts w:cs="Arial" w:hint="cs"/>
          <w:b/>
          <w:bCs/>
          <w:sz w:val="24"/>
          <w:szCs w:val="24"/>
          <w:highlight w:val="yellow"/>
          <w:rtl/>
        </w:rPr>
        <w:t>ّ</w:t>
      </w:r>
      <w:r w:rsidR="003A2817" w:rsidRPr="009564D5">
        <w:rPr>
          <w:rFonts w:cs="Arial"/>
          <w:b/>
          <w:bCs/>
          <w:sz w:val="24"/>
          <w:szCs w:val="24"/>
          <w:highlight w:val="yellow"/>
          <w:rtl/>
        </w:rPr>
        <w:t xml:space="preserve"> تقديمها على ورقة رسمية تحمل اسم الكيان القانوني المعني</w:t>
      </w:r>
      <w:r w:rsidR="000D6A60">
        <w:rPr>
          <w:rFonts w:cs="Arial" w:hint="cs"/>
          <w:b/>
          <w:bCs/>
          <w:sz w:val="24"/>
          <w:szCs w:val="24"/>
          <w:rtl/>
        </w:rPr>
        <w:t>ّ</w:t>
      </w:r>
      <w:r w:rsidR="00D30695">
        <w:rPr>
          <w:rFonts w:cs="Arial" w:hint="cs"/>
          <w:b/>
          <w:bCs/>
          <w:sz w:val="24"/>
          <w:szCs w:val="24"/>
          <w:rtl/>
        </w:rPr>
        <w:t xml:space="preserve"> وشعاره</w:t>
      </w:r>
    </w:p>
    <w:p w14:paraId="16F23423" w14:textId="32BB9EA6" w:rsidR="003A2817" w:rsidRPr="00954B87" w:rsidRDefault="003A2817" w:rsidP="00954B87">
      <w:pPr>
        <w:bidi/>
        <w:spacing w:after="240"/>
        <w:jc w:val="center"/>
        <w:rPr>
          <w:rFonts w:cs="Arial"/>
          <w:b/>
          <w:bCs/>
          <w:sz w:val="28"/>
          <w:szCs w:val="28"/>
          <w:rtl/>
        </w:rPr>
      </w:pPr>
      <w:r w:rsidRPr="00954B87">
        <w:rPr>
          <w:rFonts w:cs="Arial"/>
          <w:b/>
          <w:bCs/>
          <w:sz w:val="28"/>
          <w:szCs w:val="28"/>
          <w:rtl/>
        </w:rPr>
        <w:t xml:space="preserve">إعلان الشرف بشأن معايير الاستبعاد ومعايير الاختيار المشار إليها في </w:t>
      </w:r>
      <w:r w:rsidRPr="00954B87">
        <w:rPr>
          <w:rFonts w:ascii="Arial" w:hAnsi="Arial" w:cs="Arial"/>
          <w:b/>
          <w:bCs/>
          <w:sz w:val="28"/>
          <w:szCs w:val="28"/>
          <w:rtl/>
        </w:rPr>
        <w:t xml:space="preserve">النقطة </w:t>
      </w:r>
      <w:r w:rsidR="000D6A60" w:rsidRPr="00954B87">
        <w:rPr>
          <w:rFonts w:ascii="Arial" w:hAnsi="Arial" w:cs="Arial"/>
          <w:b/>
          <w:bCs/>
          <w:sz w:val="28"/>
          <w:szCs w:val="28"/>
          <w:rtl/>
        </w:rPr>
        <w:t>١٠</w:t>
      </w:r>
      <w:r w:rsidRPr="00954B87">
        <w:rPr>
          <w:rFonts w:cs="Arial"/>
          <w:b/>
          <w:bCs/>
          <w:sz w:val="28"/>
          <w:szCs w:val="28"/>
          <w:rtl/>
        </w:rPr>
        <w:t xml:space="preserve"> من إشعار عقد التوريد</w:t>
      </w:r>
    </w:p>
    <w:p w14:paraId="39D0A13A" w14:textId="4C637C98" w:rsidR="003A2817" w:rsidRDefault="003A2817" w:rsidP="003A2817">
      <w:pPr>
        <w:bidi/>
        <w:jc w:val="both"/>
      </w:pPr>
      <w:r>
        <w:rPr>
          <w:rFonts w:cs="Arial"/>
          <w:rtl/>
        </w:rPr>
        <w:t>إلى:  المعهد الزراعي المتوسطي في باري</w:t>
      </w:r>
      <w:r w:rsidR="000D6A60" w:rsidRPr="000D6A60">
        <w:t xml:space="preserve"> </w:t>
      </w:r>
      <w:r w:rsidR="000D6A60">
        <w:rPr>
          <w:rFonts w:hint="cs"/>
          <w:rtl/>
        </w:rPr>
        <w:t xml:space="preserve">- </w:t>
      </w:r>
      <w:r w:rsidR="000D6A60">
        <w:t>CIHEAM Bari</w:t>
      </w:r>
    </w:p>
    <w:p w14:paraId="210BF15F" w14:textId="26723C7B" w:rsidR="003A2817" w:rsidRDefault="000D6A60" w:rsidP="003A2817">
      <w:pPr>
        <w:bidi/>
        <w:jc w:val="both"/>
        <w:rPr>
          <w:rFonts w:cs="Arial"/>
          <w:rtl/>
        </w:rPr>
      </w:pPr>
      <w:r>
        <w:rPr>
          <w:rFonts w:hint="cs"/>
          <w:noProof/>
          <w:rtl/>
          <w:lang w:val="it-IT"/>
        </w:rPr>
        <w:t xml:space="preserve">العنوان: </w:t>
      </w:r>
      <w:r w:rsidRPr="007557D2">
        <w:rPr>
          <w:noProof/>
          <w:lang w:val="it-IT"/>
        </w:rPr>
        <w:t>Via Ceglie 9 70010 Valenzano (BA)</w:t>
      </w:r>
      <w:r>
        <w:rPr>
          <w:rFonts w:cs="Arial" w:hint="cs"/>
          <w:rtl/>
        </w:rPr>
        <w:t xml:space="preserve"> </w:t>
      </w:r>
      <w:r>
        <w:rPr>
          <w:rFonts w:cs="Arial"/>
          <w:rtl/>
        </w:rPr>
        <w:t>–</w:t>
      </w:r>
      <w:r w:rsidR="003A2817">
        <w:rPr>
          <w:rFonts w:cs="Arial"/>
          <w:rtl/>
        </w:rPr>
        <w:t xml:space="preserve"> إيطاليا</w:t>
      </w:r>
    </w:p>
    <w:p w14:paraId="62560D36" w14:textId="7B7E8476" w:rsidR="000D6A60" w:rsidRDefault="000D6A60" w:rsidP="00954B87">
      <w:pPr>
        <w:bidi/>
        <w:jc w:val="right"/>
        <w:rPr>
          <w:rFonts w:cs="Arial"/>
          <w:rtl/>
        </w:rPr>
      </w:pPr>
      <w:r w:rsidRPr="00954B87">
        <w:rPr>
          <w:rFonts w:cs="Arial" w:hint="eastAsia"/>
          <w:highlight w:val="yellow"/>
          <w:rtl/>
        </w:rPr>
        <w:t>التاريخ</w:t>
      </w:r>
    </w:p>
    <w:p w14:paraId="77C3EB9F" w14:textId="168AFE8C" w:rsidR="003A2817" w:rsidRDefault="000D6A60" w:rsidP="003A2817">
      <w:pPr>
        <w:bidi/>
        <w:jc w:val="both"/>
        <w:rPr>
          <w:rFonts w:cs="Arial"/>
          <w:b/>
          <w:bCs/>
          <w:rtl/>
        </w:rPr>
      </w:pPr>
      <w:r>
        <w:rPr>
          <w:rFonts w:cs="Arial" w:hint="cs"/>
          <w:b/>
          <w:bCs/>
          <w:highlight w:val="yellow"/>
          <w:rtl/>
        </w:rPr>
        <w:t>ال</w:t>
      </w:r>
      <w:r w:rsidRPr="003A2817">
        <w:rPr>
          <w:rFonts w:cs="Arial"/>
          <w:b/>
          <w:bCs/>
          <w:highlight w:val="yellow"/>
          <w:rtl/>
        </w:rPr>
        <w:t>مرجع</w:t>
      </w:r>
      <w:r>
        <w:rPr>
          <w:rFonts w:cs="Arial" w:hint="cs"/>
          <w:b/>
          <w:bCs/>
          <w:highlight w:val="yellow"/>
          <w:rtl/>
        </w:rPr>
        <w:t xml:space="preserve"> الخاص بك</w:t>
      </w:r>
      <w:r w:rsidR="003A2817" w:rsidRPr="003A2817">
        <w:rPr>
          <w:rFonts w:cs="Arial"/>
          <w:b/>
          <w:bCs/>
          <w:highlight w:val="yellow"/>
          <w:rtl/>
        </w:rPr>
        <w:t xml:space="preserve">: </w:t>
      </w:r>
      <w:r w:rsidR="00CF6C8E" w:rsidRPr="00BA1807">
        <w:rPr>
          <w:rFonts w:cs="Arial"/>
          <w:b/>
          <w:bCs/>
        </w:rPr>
        <w:t>S1_06_2025</w:t>
      </w:r>
    </w:p>
    <w:p w14:paraId="2FAE8B67" w14:textId="198A5A99" w:rsidR="003A2817" w:rsidRPr="00954B87" w:rsidRDefault="003A2817" w:rsidP="003A2817">
      <w:pPr>
        <w:bidi/>
        <w:jc w:val="both"/>
        <w:rPr>
          <w:rFonts w:cs="Arial"/>
          <w:b/>
          <w:bCs/>
          <w:sz w:val="24"/>
          <w:szCs w:val="24"/>
          <w:rtl/>
        </w:rPr>
      </w:pPr>
      <w:r w:rsidRPr="00954B87">
        <w:rPr>
          <w:rFonts w:cs="Arial"/>
          <w:b/>
          <w:bCs/>
          <w:sz w:val="24"/>
          <w:szCs w:val="24"/>
          <w:rtl/>
        </w:rPr>
        <w:t>إقرار مقد</w:t>
      </w:r>
      <w:r w:rsidR="000D6A60">
        <w:rPr>
          <w:rFonts w:cs="Arial" w:hint="cs"/>
          <w:b/>
          <w:bCs/>
          <w:sz w:val="24"/>
          <w:szCs w:val="24"/>
          <w:rtl/>
        </w:rPr>
        <w:t>ّ</w:t>
      </w:r>
      <w:r w:rsidRPr="00954B87">
        <w:rPr>
          <w:rFonts w:cs="Arial"/>
          <w:b/>
          <w:bCs/>
          <w:sz w:val="24"/>
          <w:szCs w:val="24"/>
          <w:rtl/>
        </w:rPr>
        <w:t>م الطلب</w:t>
      </w:r>
    </w:p>
    <w:p w14:paraId="4EBAF01D" w14:textId="1F22C627" w:rsidR="003A2817" w:rsidRPr="003A2817" w:rsidRDefault="003A2817" w:rsidP="003A2817">
      <w:pPr>
        <w:bidi/>
        <w:jc w:val="both"/>
      </w:pPr>
      <w:r w:rsidRPr="003A2817">
        <w:rPr>
          <w:rFonts w:cs="Arial"/>
          <w:rtl/>
        </w:rPr>
        <w:t>ردً</w:t>
      </w:r>
      <w:r w:rsidR="00386C14">
        <w:rPr>
          <w:rFonts w:cs="Arial" w:hint="cs"/>
          <w:rtl/>
        </w:rPr>
        <w:t>ّ</w:t>
      </w:r>
      <w:r w:rsidRPr="003A2817">
        <w:rPr>
          <w:rFonts w:cs="Arial"/>
          <w:rtl/>
        </w:rPr>
        <w:t xml:space="preserve">ا على دعوتكم </w:t>
      </w:r>
      <w:r w:rsidR="000D6A60" w:rsidRPr="003A2817">
        <w:rPr>
          <w:rFonts w:cs="Arial"/>
          <w:rtl/>
        </w:rPr>
        <w:t>ل</w:t>
      </w:r>
      <w:r w:rsidR="000D6A60">
        <w:rPr>
          <w:rFonts w:cs="Arial" w:hint="cs"/>
          <w:rtl/>
        </w:rPr>
        <w:t>إبداء الاهتمام</w:t>
      </w:r>
      <w:r w:rsidR="000D6A60" w:rsidRPr="003A2817">
        <w:rPr>
          <w:rFonts w:cs="Arial"/>
          <w:rtl/>
        </w:rPr>
        <w:t xml:space="preserve"> </w:t>
      </w:r>
      <w:r w:rsidRPr="003A2817">
        <w:rPr>
          <w:rFonts w:cs="Arial"/>
          <w:rtl/>
        </w:rPr>
        <w:t xml:space="preserve">في العقد المذكور أعلاه، </w:t>
      </w:r>
      <w:r w:rsidR="000D6A60" w:rsidRPr="003A2817">
        <w:rPr>
          <w:rFonts w:cs="Arial"/>
          <w:rtl/>
        </w:rPr>
        <w:t>نحن</w:t>
      </w:r>
      <w:r w:rsidR="000D6A60">
        <w:rPr>
          <w:rFonts w:cs="Arial" w:hint="cs"/>
          <w:rtl/>
        </w:rPr>
        <w:t>،</w:t>
      </w:r>
      <w:r w:rsidR="000D6A60" w:rsidRPr="003A2817">
        <w:rPr>
          <w:rFonts w:cs="Arial"/>
          <w:rtl/>
        </w:rPr>
        <w:t xml:space="preserve"> </w:t>
      </w:r>
      <w:r w:rsidRPr="009564D5">
        <w:rPr>
          <w:rFonts w:cs="Arial"/>
          <w:b/>
          <w:bCs/>
          <w:rtl/>
        </w:rPr>
        <w:t>&lt;اسم الكيان أو الكيانات القانونية&gt;</w:t>
      </w:r>
      <w:r w:rsidRPr="003A2817">
        <w:rPr>
          <w:rFonts w:cs="Arial"/>
          <w:rtl/>
        </w:rPr>
        <w:t xml:space="preserve"> </w:t>
      </w:r>
      <w:r w:rsidR="000D6A60" w:rsidRPr="003A2817">
        <w:rPr>
          <w:rFonts w:cs="Arial"/>
          <w:rtl/>
        </w:rPr>
        <w:t xml:space="preserve">نعلن </w:t>
      </w:r>
      <w:r w:rsidRPr="003A2817">
        <w:rPr>
          <w:rFonts w:cs="Arial"/>
          <w:rtl/>
        </w:rPr>
        <w:t>أن</w:t>
      </w:r>
      <w:r w:rsidR="000D6A60">
        <w:rPr>
          <w:rFonts w:cs="Arial" w:hint="cs"/>
          <w:rtl/>
        </w:rPr>
        <w:t>ّ</w:t>
      </w:r>
      <w:r w:rsidRPr="003A2817">
        <w:rPr>
          <w:rFonts w:cs="Arial"/>
          <w:rtl/>
        </w:rPr>
        <w:t>نا:</w:t>
      </w:r>
    </w:p>
    <w:p w14:paraId="749A715B" w14:textId="4206BC96" w:rsidR="003A2817" w:rsidRPr="003A2817" w:rsidRDefault="003A2817" w:rsidP="00954B87">
      <w:pPr>
        <w:pStyle w:val="Paragrafoelenco"/>
        <w:numPr>
          <w:ilvl w:val="0"/>
          <w:numId w:val="12"/>
        </w:numPr>
        <w:bidi/>
        <w:jc w:val="both"/>
      </w:pPr>
      <w:r w:rsidRPr="00954B87">
        <w:rPr>
          <w:rFonts w:cs="Arial"/>
          <w:rtl/>
        </w:rPr>
        <w:t>نُقد</w:t>
      </w:r>
      <w:r w:rsidR="00386C14">
        <w:rPr>
          <w:rFonts w:cs="Arial" w:hint="cs"/>
          <w:rtl/>
        </w:rPr>
        <w:t>ّ</w:t>
      </w:r>
      <w:r w:rsidRPr="00954B87">
        <w:rPr>
          <w:rFonts w:cs="Arial"/>
          <w:rtl/>
        </w:rPr>
        <w:t>م هذا الطلب بشكل فردي؛</w:t>
      </w:r>
    </w:p>
    <w:p w14:paraId="63FBB4AE" w14:textId="1B97C854" w:rsidR="003A2817" w:rsidRPr="003A2817" w:rsidRDefault="000C6003" w:rsidP="00954B87">
      <w:pPr>
        <w:pStyle w:val="Paragrafoelenco"/>
        <w:numPr>
          <w:ilvl w:val="0"/>
          <w:numId w:val="12"/>
        </w:numPr>
        <w:bidi/>
        <w:jc w:val="both"/>
      </w:pPr>
      <w:r w:rsidRPr="00954B87">
        <w:rPr>
          <w:rFonts w:cs="Arial"/>
          <w:rtl/>
        </w:rPr>
        <w:t xml:space="preserve">ليس </w:t>
      </w:r>
      <w:r w:rsidR="00386C14" w:rsidRPr="00954B87">
        <w:rPr>
          <w:rFonts w:cs="Arial"/>
          <w:rtl/>
        </w:rPr>
        <w:t>لدي</w:t>
      </w:r>
      <w:r w:rsidR="00386C14">
        <w:rPr>
          <w:rFonts w:cs="Arial" w:hint="cs"/>
          <w:rtl/>
        </w:rPr>
        <w:t>نا</w:t>
      </w:r>
      <w:r w:rsidR="00386C14" w:rsidRPr="00954B87">
        <w:rPr>
          <w:rFonts w:cs="Arial"/>
          <w:rtl/>
        </w:rPr>
        <w:t xml:space="preserve"> </w:t>
      </w:r>
      <w:r w:rsidRPr="00954B87">
        <w:rPr>
          <w:rFonts w:cs="Arial"/>
          <w:rtl/>
        </w:rPr>
        <w:t>أي</w:t>
      </w:r>
      <w:r w:rsidR="00386C14">
        <w:rPr>
          <w:rFonts w:cs="Arial" w:hint="cs"/>
          <w:rtl/>
        </w:rPr>
        <w:t>ّ</w:t>
      </w:r>
      <w:r w:rsidRPr="00954B87">
        <w:rPr>
          <w:rFonts w:cs="Arial"/>
          <w:rtl/>
        </w:rPr>
        <w:t xml:space="preserve"> تضارب في المصالح المهني</w:t>
      </w:r>
      <w:r w:rsidR="00386C14">
        <w:rPr>
          <w:rFonts w:cs="Arial" w:hint="cs"/>
          <w:rtl/>
        </w:rPr>
        <w:t>ّ</w:t>
      </w:r>
      <w:r w:rsidRPr="00954B87">
        <w:rPr>
          <w:rFonts w:cs="Arial"/>
          <w:rtl/>
        </w:rPr>
        <w:t xml:space="preserve">ة و/أو أي علاقة مع </w:t>
      </w:r>
      <w:r w:rsidR="00386C14" w:rsidRPr="00954B87">
        <w:rPr>
          <w:rFonts w:cs="Arial"/>
          <w:rtl/>
        </w:rPr>
        <w:t>الم</w:t>
      </w:r>
      <w:r w:rsidR="00386C14">
        <w:rPr>
          <w:rFonts w:cs="Arial" w:hint="cs"/>
          <w:rtl/>
        </w:rPr>
        <w:t>قدّمين</w:t>
      </w:r>
      <w:r w:rsidR="00386C14" w:rsidRPr="00954B87">
        <w:rPr>
          <w:rFonts w:cs="Arial"/>
          <w:rtl/>
        </w:rPr>
        <w:t xml:space="preserve"> </w:t>
      </w:r>
      <w:r w:rsidRPr="00954B87">
        <w:rPr>
          <w:rFonts w:cs="Arial"/>
          <w:rtl/>
        </w:rPr>
        <w:t xml:space="preserve">الآخرين المدرجين في القائمة المختصرة أو الأطراف الأخرى في </w:t>
      </w:r>
      <w:r w:rsidR="00386C14">
        <w:rPr>
          <w:rFonts w:cs="Arial" w:hint="cs"/>
          <w:rtl/>
        </w:rPr>
        <w:t>ما يتعلّق ب</w:t>
      </w:r>
      <w:r w:rsidRPr="00954B87">
        <w:rPr>
          <w:rFonts w:cs="Arial"/>
          <w:rtl/>
        </w:rPr>
        <w:t xml:space="preserve">إجراءات التقديم أو السلوك الذي قد </w:t>
      </w:r>
      <w:r w:rsidR="00386C14" w:rsidRPr="00954B87">
        <w:rPr>
          <w:rFonts w:cs="Arial"/>
          <w:rtl/>
        </w:rPr>
        <w:t>ي</w:t>
      </w:r>
      <w:r w:rsidR="00386C14">
        <w:rPr>
          <w:rFonts w:cs="Arial" w:hint="cs"/>
          <w:rtl/>
        </w:rPr>
        <w:t>ؤثّر على</w:t>
      </w:r>
      <w:r w:rsidR="00386C14" w:rsidRPr="00954B87">
        <w:rPr>
          <w:rFonts w:cs="Arial"/>
          <w:rtl/>
        </w:rPr>
        <w:t xml:space="preserve"> </w:t>
      </w:r>
      <w:r w:rsidRPr="00954B87">
        <w:rPr>
          <w:rFonts w:cs="Arial"/>
          <w:rtl/>
        </w:rPr>
        <w:t xml:space="preserve">المنافسة في وقت تقديم هذا الطلب وفقًا </w:t>
      </w:r>
      <w:r w:rsidR="00386C14" w:rsidRPr="00954B87">
        <w:rPr>
          <w:rFonts w:cs="Arial"/>
          <w:rtl/>
        </w:rPr>
        <w:t>ل</w:t>
      </w:r>
      <w:r w:rsidR="00386C14">
        <w:rPr>
          <w:rFonts w:cs="Arial" w:hint="cs"/>
          <w:rtl/>
        </w:rPr>
        <w:t>فقرة</w:t>
      </w:r>
      <w:r w:rsidR="00386C14" w:rsidRPr="00954B87">
        <w:rPr>
          <w:rFonts w:cs="Arial"/>
          <w:rtl/>
        </w:rPr>
        <w:t xml:space="preserve"> </w:t>
      </w:r>
      <w:r w:rsidR="00386C14" w:rsidRPr="00954B87">
        <w:rPr>
          <w:rFonts w:ascii="Arial" w:hAnsi="Arial" w:cs="Arial"/>
          <w:rtl/>
        </w:rPr>
        <w:t>٢.٥.</w:t>
      </w:r>
      <w:r w:rsidR="00386C14" w:rsidRPr="00386C14">
        <w:rPr>
          <w:rFonts w:ascii="Arial" w:hAnsi="Arial" w:cs="Arial"/>
          <w:rtl/>
        </w:rPr>
        <w:t>٤</w:t>
      </w:r>
      <w:r w:rsidRPr="00954B87">
        <w:rPr>
          <w:rFonts w:ascii="Arial" w:hAnsi="Arial" w:cs="Arial"/>
          <w:rtl/>
        </w:rPr>
        <w:t xml:space="preserve"> </w:t>
      </w:r>
      <w:r w:rsidRPr="00954B87">
        <w:rPr>
          <w:rFonts w:cs="Arial"/>
          <w:rtl/>
        </w:rPr>
        <w:t>من الدليل العملي</w:t>
      </w:r>
      <w:r w:rsidR="00386C14">
        <w:rPr>
          <w:rFonts w:cs="Arial" w:hint="cs"/>
          <w:rtl/>
        </w:rPr>
        <w:t xml:space="preserve"> للتوريدات والمنح للاتّحاد الأوروبي</w:t>
      </w:r>
      <w:r w:rsidRPr="00954B87">
        <w:rPr>
          <w:rFonts w:cs="Arial"/>
          <w:rtl/>
        </w:rPr>
        <w:t xml:space="preserve"> </w:t>
      </w:r>
      <w:r w:rsidRPr="00954B87">
        <w:rPr>
          <w:rFonts w:cs="Arial"/>
        </w:rPr>
        <w:t>PRAG</w:t>
      </w:r>
      <w:r w:rsidRPr="00954B87">
        <w:rPr>
          <w:rFonts w:cs="Arial"/>
          <w:rtl/>
        </w:rPr>
        <w:t>؛</w:t>
      </w:r>
    </w:p>
    <w:p w14:paraId="4A4F6488" w14:textId="28ECF058" w:rsidR="003A2817" w:rsidRPr="003A2817" w:rsidRDefault="003A2817" w:rsidP="00954B87">
      <w:pPr>
        <w:pStyle w:val="Paragrafoelenco"/>
        <w:numPr>
          <w:ilvl w:val="0"/>
          <w:numId w:val="12"/>
        </w:numPr>
        <w:bidi/>
        <w:jc w:val="both"/>
      </w:pPr>
      <w:r w:rsidRPr="00954B87">
        <w:rPr>
          <w:rFonts w:cs="Arial"/>
          <w:rtl/>
        </w:rPr>
        <w:t xml:space="preserve">سنُبلغ الجهة المتعاقدة فورًا بأي تغيير </w:t>
      </w:r>
      <w:r w:rsidR="00386C14">
        <w:rPr>
          <w:rFonts w:cs="Arial" w:hint="cs"/>
          <w:rtl/>
        </w:rPr>
        <w:t>متعلّق</w:t>
      </w:r>
      <w:r w:rsidR="00386C14" w:rsidRPr="00954B87">
        <w:rPr>
          <w:rFonts w:cs="Arial"/>
          <w:rtl/>
        </w:rPr>
        <w:t xml:space="preserve"> </w:t>
      </w:r>
      <w:r w:rsidR="00386C14">
        <w:rPr>
          <w:rFonts w:cs="Arial" w:hint="cs"/>
          <w:rtl/>
        </w:rPr>
        <w:t>ب</w:t>
      </w:r>
      <w:r w:rsidRPr="00954B87">
        <w:rPr>
          <w:rFonts w:cs="Arial"/>
          <w:rtl/>
        </w:rPr>
        <w:t>الظروف المذكورة أعلاه في أي مرحلة من مراحل إجراءات التقديم أو أثناء تنفيذ المهام</w:t>
      </w:r>
      <w:r w:rsidR="00386C14">
        <w:rPr>
          <w:rFonts w:cs="Arial" w:hint="cs"/>
          <w:rtl/>
        </w:rPr>
        <w:t>ّ</w:t>
      </w:r>
      <w:r w:rsidRPr="00954B87">
        <w:rPr>
          <w:rFonts w:cs="Arial"/>
          <w:rtl/>
        </w:rPr>
        <w:t>؛</w:t>
      </w:r>
    </w:p>
    <w:p w14:paraId="0562A2D7" w14:textId="194F5A70" w:rsidR="00F249BF" w:rsidRPr="00954B87" w:rsidRDefault="00386C14" w:rsidP="00954B87">
      <w:pPr>
        <w:pStyle w:val="Paragrafoelenco"/>
        <w:numPr>
          <w:ilvl w:val="0"/>
          <w:numId w:val="12"/>
        </w:numPr>
        <w:bidi/>
        <w:jc w:val="both"/>
        <w:rPr>
          <w:rFonts w:cs="Arial"/>
          <w:rtl/>
        </w:rPr>
      </w:pPr>
      <w:r>
        <w:rPr>
          <w:rFonts w:cs="Arial" w:hint="cs"/>
          <w:rtl/>
        </w:rPr>
        <w:t>ن</w:t>
      </w:r>
      <w:r w:rsidR="00F249BF" w:rsidRPr="00954B87">
        <w:rPr>
          <w:rFonts w:cs="Arial"/>
          <w:rtl/>
        </w:rPr>
        <w:t>فهم و</w:t>
      </w:r>
      <w:r>
        <w:rPr>
          <w:rFonts w:cs="Arial" w:hint="cs"/>
          <w:rtl/>
        </w:rPr>
        <w:t>ن</w:t>
      </w:r>
      <w:r w:rsidR="00F249BF" w:rsidRPr="00954B87">
        <w:rPr>
          <w:rFonts w:cs="Arial"/>
          <w:rtl/>
        </w:rPr>
        <w:t>قبل تمامًا أن</w:t>
      </w:r>
      <w:r>
        <w:rPr>
          <w:rFonts w:cs="Arial" w:hint="cs"/>
          <w:rtl/>
        </w:rPr>
        <w:t>ّ</w:t>
      </w:r>
      <w:r w:rsidR="00F249BF" w:rsidRPr="00954B87">
        <w:rPr>
          <w:rFonts w:cs="Arial"/>
          <w:rtl/>
        </w:rPr>
        <w:t>ه إذا شارك الأشخاص المذكورون أعلاه</w:t>
      </w:r>
      <w:r>
        <w:rPr>
          <w:rFonts w:cs="Arial" w:hint="cs"/>
          <w:rtl/>
        </w:rPr>
        <w:t>،</w:t>
      </w:r>
      <w:r w:rsidR="00F249BF" w:rsidRPr="00954B87">
        <w:rPr>
          <w:rFonts w:cs="Arial"/>
          <w:rtl/>
        </w:rPr>
        <w:t xml:space="preserve"> على الرغم من وجودهم في أي</w:t>
      </w:r>
      <w:r>
        <w:rPr>
          <w:rFonts w:cs="Arial" w:hint="cs"/>
          <w:rtl/>
        </w:rPr>
        <w:t>ّ</w:t>
      </w:r>
      <w:r w:rsidR="00F249BF" w:rsidRPr="00954B87">
        <w:rPr>
          <w:rFonts w:cs="Arial"/>
          <w:rtl/>
        </w:rPr>
        <w:t xml:space="preserve"> من </w:t>
      </w:r>
      <w:r w:rsidRPr="00954B87">
        <w:rPr>
          <w:rFonts w:cs="Arial"/>
          <w:rtl/>
        </w:rPr>
        <w:t>ال</w:t>
      </w:r>
      <w:r>
        <w:rPr>
          <w:rFonts w:cs="Arial" w:hint="cs"/>
          <w:rtl/>
        </w:rPr>
        <w:t>حالات</w:t>
      </w:r>
      <w:r w:rsidRPr="00954B87">
        <w:rPr>
          <w:rFonts w:cs="Arial"/>
          <w:rtl/>
        </w:rPr>
        <w:t xml:space="preserve"> </w:t>
      </w:r>
      <w:r w:rsidR="00F249BF" w:rsidRPr="00954B87">
        <w:rPr>
          <w:rFonts w:cs="Arial"/>
          <w:rtl/>
        </w:rPr>
        <w:t>المدر</w:t>
      </w:r>
      <w:r>
        <w:rPr>
          <w:rFonts w:cs="Arial" w:hint="cs"/>
          <w:rtl/>
        </w:rPr>
        <w:t>َ</w:t>
      </w:r>
      <w:r w:rsidR="00F249BF" w:rsidRPr="00954B87">
        <w:rPr>
          <w:rFonts w:cs="Arial"/>
          <w:rtl/>
        </w:rPr>
        <w:t>ج</w:t>
      </w:r>
      <w:r>
        <w:rPr>
          <w:rFonts w:cs="Arial" w:hint="cs"/>
          <w:rtl/>
        </w:rPr>
        <w:t>َ</w:t>
      </w:r>
      <w:r w:rsidR="00F249BF" w:rsidRPr="00954B87">
        <w:rPr>
          <w:rFonts w:cs="Arial"/>
          <w:rtl/>
        </w:rPr>
        <w:t xml:space="preserve">ة في القسم </w:t>
      </w:r>
      <w:r w:rsidRPr="00954B87">
        <w:rPr>
          <w:rFonts w:ascii="Arial" w:hAnsi="Arial" w:cs="Arial"/>
          <w:rtl/>
        </w:rPr>
        <w:t>٢.</w:t>
      </w:r>
      <w:r w:rsidRPr="00386C14">
        <w:rPr>
          <w:rFonts w:ascii="Arial" w:hAnsi="Arial" w:cs="Arial"/>
          <w:rtl/>
        </w:rPr>
        <w:t>٦.</w:t>
      </w:r>
      <w:r w:rsidRPr="00954B87">
        <w:rPr>
          <w:rFonts w:ascii="Arial" w:hAnsi="Arial" w:cs="Arial"/>
          <w:rtl/>
        </w:rPr>
        <w:t>١</w:t>
      </w:r>
      <w:r w:rsidRPr="00386C14">
        <w:rPr>
          <w:rFonts w:ascii="Arial" w:hAnsi="Arial" w:cs="Arial"/>
          <w:rtl/>
        </w:rPr>
        <w:t>٠.</w:t>
      </w:r>
      <w:r w:rsidRPr="00954B87">
        <w:rPr>
          <w:rFonts w:ascii="Arial" w:hAnsi="Arial" w:cs="Arial"/>
          <w:rtl/>
        </w:rPr>
        <w:t>١</w:t>
      </w:r>
      <w:r w:rsidR="00F249BF" w:rsidRPr="00954B87">
        <w:rPr>
          <w:rFonts w:ascii="Arial" w:hAnsi="Arial" w:cs="Arial"/>
          <w:rtl/>
        </w:rPr>
        <w:t xml:space="preserve"> </w:t>
      </w:r>
      <w:r w:rsidR="00F249BF" w:rsidRPr="00954B87">
        <w:rPr>
          <w:rFonts w:cs="Arial"/>
          <w:rtl/>
        </w:rPr>
        <w:t xml:space="preserve">والقسم </w:t>
      </w:r>
      <w:r w:rsidRPr="00954B87">
        <w:rPr>
          <w:rFonts w:ascii="Arial" w:hAnsi="Arial" w:cs="Arial"/>
          <w:rtl/>
        </w:rPr>
        <w:t>٢.</w:t>
      </w:r>
      <w:r w:rsidRPr="00386C14">
        <w:rPr>
          <w:rFonts w:ascii="Arial" w:hAnsi="Arial" w:cs="Arial"/>
          <w:rtl/>
        </w:rPr>
        <w:t>٤</w:t>
      </w:r>
      <w:r w:rsidR="00F249BF" w:rsidRPr="00954B87">
        <w:rPr>
          <w:rFonts w:cs="Arial"/>
          <w:rtl/>
        </w:rPr>
        <w:t xml:space="preserve"> من الدليل العملي</w:t>
      </w:r>
      <w:r>
        <w:rPr>
          <w:rFonts w:cs="Arial" w:hint="cs"/>
          <w:rtl/>
        </w:rPr>
        <w:t xml:space="preserve"> للتوريدات والمنح للاتّحاد الأوروبي</w:t>
      </w:r>
      <w:r w:rsidR="00F249BF" w:rsidRPr="00954B87">
        <w:rPr>
          <w:rFonts w:cs="Arial"/>
          <w:rtl/>
        </w:rPr>
        <w:t xml:space="preserve"> </w:t>
      </w:r>
      <w:r w:rsidR="00F249BF" w:rsidRPr="00954B87">
        <w:rPr>
          <w:rFonts w:cs="Arial"/>
        </w:rPr>
        <w:t>PRAG</w:t>
      </w:r>
      <w:r>
        <w:rPr>
          <w:rFonts w:cs="Arial" w:hint="cs"/>
          <w:rtl/>
        </w:rPr>
        <w:t>،</w:t>
      </w:r>
      <w:r w:rsidR="00F249BF" w:rsidRPr="00954B87">
        <w:rPr>
          <w:rFonts w:cs="Arial"/>
          <w:rtl/>
        </w:rPr>
        <w:t xml:space="preserve"> أو إذا ث</w:t>
      </w:r>
      <w:r>
        <w:rPr>
          <w:rFonts w:cs="Arial" w:hint="cs"/>
          <w:rtl/>
        </w:rPr>
        <w:t>َ</w:t>
      </w:r>
      <w:r w:rsidR="00F249BF" w:rsidRPr="00954B87">
        <w:rPr>
          <w:rFonts w:cs="Arial"/>
          <w:rtl/>
        </w:rPr>
        <w:t>ب</w:t>
      </w:r>
      <w:r>
        <w:rPr>
          <w:rFonts w:cs="Arial" w:hint="cs"/>
          <w:rtl/>
        </w:rPr>
        <w:t>ُ</w:t>
      </w:r>
      <w:r w:rsidR="00F249BF" w:rsidRPr="00954B87">
        <w:rPr>
          <w:rFonts w:cs="Arial"/>
          <w:rtl/>
        </w:rPr>
        <w:t>ت أن</w:t>
      </w:r>
      <w:r>
        <w:rPr>
          <w:rFonts w:cs="Arial" w:hint="cs"/>
          <w:rtl/>
        </w:rPr>
        <w:t>ّ</w:t>
      </w:r>
      <w:r w:rsidR="00F249BF" w:rsidRPr="00954B87">
        <w:rPr>
          <w:rFonts w:cs="Arial"/>
          <w:rtl/>
        </w:rPr>
        <w:t xml:space="preserve"> الإقرارات أو المعلومات المقد</w:t>
      </w:r>
      <w:r>
        <w:rPr>
          <w:rFonts w:cs="Arial" w:hint="cs"/>
          <w:rtl/>
        </w:rPr>
        <w:t>ّ</w:t>
      </w:r>
      <w:r w:rsidR="00F249BF" w:rsidRPr="00954B87">
        <w:rPr>
          <w:rFonts w:cs="Arial"/>
          <w:rtl/>
        </w:rPr>
        <w:t>مة خاطئة، فقد يخضعون للرفض من هذا الإجراء وأن</w:t>
      </w:r>
      <w:r>
        <w:rPr>
          <w:rFonts w:cs="Arial" w:hint="cs"/>
          <w:rtl/>
        </w:rPr>
        <w:t>ّ</w:t>
      </w:r>
      <w:r w:rsidR="00F249BF" w:rsidRPr="00954B87">
        <w:rPr>
          <w:rFonts w:cs="Arial"/>
          <w:rtl/>
        </w:rPr>
        <w:t>ه قد يتم</w:t>
      </w:r>
      <w:r>
        <w:rPr>
          <w:rFonts w:cs="Arial" w:hint="cs"/>
          <w:rtl/>
        </w:rPr>
        <w:t>ّ</w:t>
      </w:r>
      <w:r w:rsidR="00F249BF" w:rsidRPr="00954B87">
        <w:rPr>
          <w:rFonts w:cs="Arial"/>
          <w:rtl/>
        </w:rPr>
        <w:t xml:space="preserve"> نشر هذه المعلومات على موقع المفوضية وفقًا </w:t>
      </w:r>
      <w:r w:rsidRPr="00954B87">
        <w:rPr>
          <w:rFonts w:cs="Arial"/>
          <w:rtl/>
        </w:rPr>
        <w:t>لل</w:t>
      </w:r>
      <w:r>
        <w:rPr>
          <w:rFonts w:cs="Arial" w:hint="cs"/>
          <w:rtl/>
        </w:rPr>
        <w:t>أنظمة</w:t>
      </w:r>
      <w:r w:rsidRPr="00954B87">
        <w:rPr>
          <w:rFonts w:cs="Arial"/>
          <w:rtl/>
        </w:rPr>
        <w:t xml:space="preserve"> </w:t>
      </w:r>
      <w:r w:rsidR="00F249BF" w:rsidRPr="00954B87">
        <w:rPr>
          <w:rFonts w:cs="Arial"/>
          <w:rtl/>
        </w:rPr>
        <w:t>المالية السارية؛</w:t>
      </w:r>
    </w:p>
    <w:p w14:paraId="04446D94" w14:textId="26877CB3" w:rsidR="003A2817" w:rsidRPr="003A2817" w:rsidRDefault="003A2817" w:rsidP="00954B87">
      <w:pPr>
        <w:pStyle w:val="Paragrafoelenco"/>
        <w:numPr>
          <w:ilvl w:val="0"/>
          <w:numId w:val="12"/>
        </w:numPr>
        <w:bidi/>
        <w:jc w:val="both"/>
      </w:pPr>
      <w:r w:rsidRPr="00954B87">
        <w:rPr>
          <w:rFonts w:cs="Arial"/>
          <w:rtl/>
        </w:rPr>
        <w:t>ندرك أن</w:t>
      </w:r>
      <w:r w:rsidR="00F43816">
        <w:rPr>
          <w:rFonts w:cs="Arial" w:hint="cs"/>
          <w:rtl/>
        </w:rPr>
        <w:t>ّ</w:t>
      </w:r>
      <w:r w:rsidRPr="00954B87">
        <w:rPr>
          <w:rFonts w:cs="Arial"/>
          <w:rtl/>
        </w:rPr>
        <w:t xml:space="preserve">ه، لأغراض حماية مصالح </w:t>
      </w:r>
      <w:r w:rsidR="00F43816">
        <w:rPr>
          <w:rFonts w:cs="Arial" w:hint="cs"/>
          <w:rtl/>
        </w:rPr>
        <w:t>ا</w:t>
      </w:r>
      <w:r w:rsidR="00F43816" w:rsidRPr="00486EA3">
        <w:rPr>
          <w:rFonts w:cs="Arial"/>
          <w:rtl/>
        </w:rPr>
        <w:t>لاتحاد الأوروبي</w:t>
      </w:r>
      <w:r w:rsidR="00F43816" w:rsidRPr="00F43816">
        <w:rPr>
          <w:rFonts w:cs="Arial"/>
          <w:rtl/>
        </w:rPr>
        <w:t xml:space="preserve"> </w:t>
      </w:r>
      <w:r w:rsidRPr="00954B87">
        <w:rPr>
          <w:rFonts w:cs="Arial"/>
          <w:rtl/>
        </w:rPr>
        <w:t xml:space="preserve">المالية ، قد تُنقل بياناتنا الشخصية إلى خدمات التدقيق الداخلي، أو إلى محكمة </w:t>
      </w:r>
      <w:r w:rsidR="00F43816" w:rsidRPr="00954B87">
        <w:rPr>
          <w:rFonts w:cs="Arial"/>
          <w:rtl/>
        </w:rPr>
        <w:t>م</w:t>
      </w:r>
      <w:r w:rsidR="00F43816">
        <w:rPr>
          <w:rFonts w:cs="Arial" w:hint="cs"/>
          <w:rtl/>
        </w:rPr>
        <w:t>دقّقي</w:t>
      </w:r>
      <w:r w:rsidR="00F43816" w:rsidRPr="00954B87">
        <w:rPr>
          <w:rFonts w:cs="Arial"/>
          <w:rtl/>
        </w:rPr>
        <w:t xml:space="preserve"> </w:t>
      </w:r>
      <w:r w:rsidRPr="00954B87">
        <w:rPr>
          <w:rFonts w:cs="Arial"/>
          <w:rtl/>
        </w:rPr>
        <w:t xml:space="preserve">الحسابات الأوروبية، أو </w:t>
      </w:r>
      <w:r w:rsidR="00F43816" w:rsidRPr="00F43816">
        <w:rPr>
          <w:rFonts w:cs="Arial"/>
          <w:rtl/>
        </w:rPr>
        <w:t>لجنة المخالفات المالية أو إلى مكتب مكافحة الاحتيال الأوروبي</w:t>
      </w:r>
      <w:r w:rsidRPr="00954B87">
        <w:rPr>
          <w:rFonts w:cs="Arial"/>
          <w:rtl/>
        </w:rPr>
        <w:t>.</w:t>
      </w:r>
    </w:p>
    <w:p w14:paraId="54017DB7" w14:textId="0B5AC57D" w:rsidR="003A2817" w:rsidRPr="003A2817" w:rsidRDefault="009F4649" w:rsidP="00F43816">
      <w:pPr>
        <w:bidi/>
        <w:jc w:val="both"/>
      </w:pPr>
      <w:r w:rsidRPr="00954B87">
        <w:rPr>
          <w:rFonts w:cs="Arial"/>
          <w:rtl/>
        </w:rPr>
        <w:t xml:space="preserve">نحن </w:t>
      </w:r>
      <w:r w:rsidR="00F43816">
        <w:rPr>
          <w:rFonts w:cs="Arial" w:hint="cs"/>
          <w:rtl/>
        </w:rPr>
        <w:t>نتفهّم</w:t>
      </w:r>
      <w:r w:rsidR="00F43816" w:rsidRPr="00954B87">
        <w:rPr>
          <w:rFonts w:cs="Arial"/>
          <w:rtl/>
        </w:rPr>
        <w:t xml:space="preserve"> </w:t>
      </w:r>
      <w:r w:rsidRPr="00954B87">
        <w:rPr>
          <w:rFonts w:cs="Arial"/>
          <w:rtl/>
        </w:rPr>
        <w:t>أن</w:t>
      </w:r>
      <w:r w:rsidR="00F43816">
        <w:rPr>
          <w:rFonts w:cs="Arial" w:hint="cs"/>
          <w:rtl/>
        </w:rPr>
        <w:t>ّ</w:t>
      </w:r>
      <w:r w:rsidRPr="00954B87">
        <w:rPr>
          <w:rFonts w:cs="Arial"/>
          <w:rtl/>
        </w:rPr>
        <w:t>ه في حال فشلنا في الرد</w:t>
      </w:r>
      <w:r w:rsidR="00F43816">
        <w:rPr>
          <w:rFonts w:cs="Arial" w:hint="cs"/>
          <w:rtl/>
        </w:rPr>
        <w:t>ّ</w:t>
      </w:r>
      <w:r w:rsidRPr="00954B87">
        <w:rPr>
          <w:rFonts w:cs="Arial"/>
          <w:rtl/>
        </w:rPr>
        <w:t xml:space="preserve"> خلال المهلة</w:t>
      </w:r>
      <w:r w:rsidR="005D497B">
        <w:rPr>
          <w:rFonts w:cs="Arial" w:hint="cs"/>
          <w:rtl/>
          <w:lang w:bidi="ar-LB"/>
        </w:rPr>
        <w:t xml:space="preserve"> النهائية</w:t>
      </w:r>
      <w:r w:rsidRPr="00954B87">
        <w:rPr>
          <w:rFonts w:cs="Arial"/>
          <w:rtl/>
        </w:rPr>
        <w:t xml:space="preserve"> المحد</w:t>
      </w:r>
      <w:r w:rsidR="00F43816">
        <w:rPr>
          <w:rFonts w:cs="Arial" w:hint="cs"/>
          <w:rtl/>
        </w:rPr>
        <w:t>ّ</w:t>
      </w:r>
      <w:r w:rsidRPr="00954B87">
        <w:rPr>
          <w:rFonts w:cs="Arial"/>
          <w:rtl/>
        </w:rPr>
        <w:t>دة بعد استلام إشعار المنح، أو إذا ث</w:t>
      </w:r>
      <w:r w:rsidR="00F43816">
        <w:rPr>
          <w:rFonts w:cs="Arial" w:hint="cs"/>
          <w:rtl/>
        </w:rPr>
        <w:t>َ</w:t>
      </w:r>
      <w:r w:rsidRPr="00954B87">
        <w:rPr>
          <w:rFonts w:cs="Arial"/>
          <w:rtl/>
        </w:rPr>
        <w:t>ب</w:t>
      </w:r>
      <w:r w:rsidR="00F43816">
        <w:rPr>
          <w:rFonts w:cs="Arial" w:hint="cs"/>
          <w:rtl/>
        </w:rPr>
        <w:t>ُ</w:t>
      </w:r>
      <w:r w:rsidRPr="00954B87">
        <w:rPr>
          <w:rFonts w:cs="Arial"/>
          <w:rtl/>
        </w:rPr>
        <w:t>ت أن</w:t>
      </w:r>
      <w:r w:rsidR="00F43816">
        <w:rPr>
          <w:rFonts w:cs="Arial" w:hint="cs"/>
          <w:rtl/>
        </w:rPr>
        <w:t>ّ</w:t>
      </w:r>
      <w:r w:rsidRPr="00954B87">
        <w:rPr>
          <w:rFonts w:cs="Arial"/>
          <w:rtl/>
        </w:rPr>
        <w:t xml:space="preserve"> المعلومات المقد</w:t>
      </w:r>
      <w:r w:rsidR="00F43816">
        <w:rPr>
          <w:rFonts w:cs="Arial" w:hint="cs"/>
          <w:rtl/>
        </w:rPr>
        <w:t>ّ</w:t>
      </w:r>
      <w:r w:rsidRPr="00954B87">
        <w:rPr>
          <w:rFonts w:cs="Arial"/>
          <w:rtl/>
        </w:rPr>
        <w:t xml:space="preserve">مة غير صحيحة، فقد </w:t>
      </w:r>
      <w:r w:rsidR="00F43816">
        <w:rPr>
          <w:rFonts w:cs="Arial" w:hint="cs"/>
          <w:rtl/>
        </w:rPr>
        <w:t>ت</w:t>
      </w:r>
      <w:r w:rsidRPr="00954B87">
        <w:rPr>
          <w:rFonts w:cs="Arial"/>
          <w:rtl/>
        </w:rPr>
        <w:t>عتبر المنح</w:t>
      </w:r>
      <w:r w:rsidR="00F43816">
        <w:rPr>
          <w:rFonts w:cs="Arial" w:hint="cs"/>
          <w:rtl/>
        </w:rPr>
        <w:t>ة</w:t>
      </w:r>
      <w:r w:rsidRPr="00954B87">
        <w:rPr>
          <w:rFonts w:cs="Arial"/>
          <w:rtl/>
        </w:rPr>
        <w:t xml:space="preserve"> </w:t>
      </w:r>
      <w:r w:rsidRPr="00954B87">
        <w:rPr>
          <w:rFonts w:cs="Arial" w:hint="eastAsia"/>
          <w:rtl/>
        </w:rPr>
        <w:t>ملغ</w:t>
      </w:r>
      <w:r w:rsidR="00F43816">
        <w:rPr>
          <w:rFonts w:cs="Arial" w:hint="cs"/>
          <w:rtl/>
        </w:rPr>
        <w:t>اة</w:t>
      </w:r>
      <w:r w:rsidRPr="00954B87">
        <w:rPr>
          <w:rFonts w:cs="Arial"/>
          <w:rtl/>
        </w:rPr>
        <w:t xml:space="preserve"> وباطل</w:t>
      </w:r>
      <w:r w:rsidR="00F43816">
        <w:rPr>
          <w:rFonts w:cs="Arial" w:hint="cs"/>
          <w:rtl/>
        </w:rPr>
        <w:t>ة</w:t>
      </w:r>
      <w:r w:rsidR="003A2817" w:rsidRPr="00954B87">
        <w:rPr>
          <w:rFonts w:cs="Arial"/>
          <w:rtl/>
        </w:rPr>
        <w:t>.</w:t>
      </w:r>
    </w:p>
    <w:p w14:paraId="1CB05F08" w14:textId="43E0767B" w:rsidR="003A2817" w:rsidRDefault="003A2817" w:rsidP="003A2817">
      <w:pPr>
        <w:bidi/>
        <w:jc w:val="both"/>
        <w:rPr>
          <w:rFonts w:cs="Arial"/>
          <w:rtl/>
        </w:rPr>
      </w:pPr>
      <w:r w:rsidRPr="003A2817">
        <w:rPr>
          <w:rFonts w:cs="Arial"/>
          <w:rtl/>
        </w:rPr>
        <w:t>مع خالص التحيات،</w:t>
      </w:r>
    </w:p>
    <w:p w14:paraId="5955C246" w14:textId="3456FF5D" w:rsidR="00A50BFE" w:rsidRPr="00A50BFE" w:rsidRDefault="00A50BFE" w:rsidP="00A50BFE">
      <w:pPr>
        <w:bidi/>
        <w:jc w:val="both"/>
        <w:rPr>
          <w:highlight w:val="yellow"/>
        </w:rPr>
      </w:pPr>
      <w:r w:rsidRPr="00A50BFE">
        <w:rPr>
          <w:rFonts w:cs="Arial"/>
          <w:highlight w:val="yellow"/>
          <w:rtl/>
        </w:rPr>
        <w:t xml:space="preserve">&lt; اسم ومنصب </w:t>
      </w:r>
      <w:r w:rsidR="00F43816" w:rsidRPr="00A50BFE">
        <w:rPr>
          <w:rFonts w:cs="Arial"/>
          <w:highlight w:val="yellow"/>
          <w:rtl/>
        </w:rPr>
        <w:t>المفو</w:t>
      </w:r>
      <w:r w:rsidR="00F43816">
        <w:rPr>
          <w:rFonts w:cs="Arial" w:hint="cs"/>
          <w:highlight w:val="yellow"/>
          <w:rtl/>
        </w:rPr>
        <w:t>ّ</w:t>
      </w:r>
      <w:r w:rsidR="00F43816" w:rsidRPr="00A50BFE">
        <w:rPr>
          <w:rFonts w:cs="Arial"/>
          <w:highlight w:val="yellow"/>
          <w:rtl/>
        </w:rPr>
        <w:t xml:space="preserve">ض </w:t>
      </w:r>
      <w:r w:rsidRPr="00A50BFE">
        <w:rPr>
          <w:rFonts w:cs="Arial"/>
          <w:highlight w:val="yellow"/>
          <w:rtl/>
        </w:rPr>
        <w:t>الممث</w:t>
      </w:r>
      <w:r w:rsidR="00F43816">
        <w:rPr>
          <w:rFonts w:cs="Arial" w:hint="cs"/>
          <w:highlight w:val="yellow"/>
          <w:rtl/>
        </w:rPr>
        <w:t>ّ</w:t>
      </w:r>
      <w:r w:rsidRPr="00A50BFE">
        <w:rPr>
          <w:rFonts w:cs="Arial"/>
          <w:highlight w:val="yellow"/>
          <w:rtl/>
        </w:rPr>
        <w:t>ل للكيان القانوني &gt;</w:t>
      </w:r>
    </w:p>
    <w:p w14:paraId="297FAE65" w14:textId="088F5A0C" w:rsidR="00A50BFE" w:rsidRDefault="00A50BFE" w:rsidP="00A50BFE">
      <w:pPr>
        <w:bidi/>
        <w:jc w:val="both"/>
        <w:rPr>
          <w:rFonts w:cs="Arial"/>
          <w:rtl/>
        </w:rPr>
      </w:pPr>
      <w:r w:rsidRPr="00A50BFE">
        <w:rPr>
          <w:rFonts w:cs="Arial"/>
          <w:highlight w:val="yellow"/>
          <w:rtl/>
        </w:rPr>
        <w:t xml:space="preserve">&lt;توقيع </w:t>
      </w:r>
      <w:r w:rsidR="00F43816" w:rsidRPr="00A50BFE">
        <w:rPr>
          <w:rFonts w:cs="Arial"/>
          <w:highlight w:val="yellow"/>
          <w:rtl/>
        </w:rPr>
        <w:t>المفو</w:t>
      </w:r>
      <w:r w:rsidR="00F43816">
        <w:rPr>
          <w:rFonts w:cs="Arial" w:hint="cs"/>
          <w:highlight w:val="yellow"/>
          <w:rtl/>
        </w:rPr>
        <w:t>ّ</w:t>
      </w:r>
      <w:r w:rsidR="00F43816" w:rsidRPr="00A50BFE">
        <w:rPr>
          <w:rFonts w:cs="Arial"/>
          <w:highlight w:val="yellow"/>
          <w:rtl/>
        </w:rPr>
        <w:t xml:space="preserve">ض </w:t>
      </w:r>
      <w:r w:rsidRPr="00A50BFE">
        <w:rPr>
          <w:rFonts w:cs="Arial"/>
          <w:highlight w:val="yellow"/>
          <w:rtl/>
        </w:rPr>
        <w:t>الممث</w:t>
      </w:r>
      <w:r w:rsidR="00F43816">
        <w:rPr>
          <w:rFonts w:cs="Arial" w:hint="cs"/>
          <w:highlight w:val="yellow"/>
          <w:rtl/>
        </w:rPr>
        <w:t>ّ</w:t>
      </w:r>
      <w:r w:rsidRPr="00A50BFE">
        <w:rPr>
          <w:rFonts w:cs="Arial"/>
          <w:highlight w:val="yellow"/>
          <w:rtl/>
        </w:rPr>
        <w:t>ل للكيان القانوني &gt;</w:t>
      </w:r>
    </w:p>
    <w:p w14:paraId="3A450432" w14:textId="2AF58B88" w:rsidR="00F249BF" w:rsidRPr="0094488D" w:rsidRDefault="00F249BF" w:rsidP="00F249BF">
      <w:pPr>
        <w:bidi/>
        <w:spacing w:line="240" w:lineRule="auto"/>
        <w:jc w:val="both"/>
        <w:rPr>
          <w:rFonts w:cs="Arial"/>
          <w:sz w:val="18"/>
          <w:szCs w:val="18"/>
        </w:rPr>
      </w:pPr>
      <w:del w:id="0" w:author="mariagiulia d'amico" w:date="2025-04-30T10:01:00Z">
        <w:r w:rsidDel="00954B87">
          <w:rPr>
            <w:rFonts w:cs="Arial"/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BD73B08" wp14:editId="28F6AFD5">
                  <wp:simplePos x="0" y="0"/>
                  <wp:positionH relativeFrom="column">
                    <wp:posOffset>5730240</wp:posOffset>
                  </wp:positionH>
                  <wp:positionV relativeFrom="paragraph">
                    <wp:posOffset>32385</wp:posOffset>
                  </wp:positionV>
                  <wp:extent cx="7620" cy="2278380"/>
                  <wp:effectExtent l="0" t="0" r="30480" b="26670"/>
                  <wp:wrapNone/>
                  <wp:docPr id="325724029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620" cy="227838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15B91260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1.2pt,2.55pt" to="451.8pt,1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" strokecolor="#4472c4 [3204]" strokeweight=".5pt">
                  <v:stroke joinstyle="miter"/>
                </v:line>
              </w:pict>
            </mc:Fallback>
          </mc:AlternateContent>
        </w:r>
      </w:del>
    </w:p>
    <w:p w14:paraId="5F06EF41" w14:textId="77777777" w:rsidR="00F249BF" w:rsidRDefault="00F249BF" w:rsidP="00A50BFE">
      <w:pPr>
        <w:bidi/>
        <w:jc w:val="center"/>
        <w:rPr>
          <w:rFonts w:cs="Arial"/>
          <w:b/>
          <w:bCs/>
          <w:sz w:val="28"/>
          <w:szCs w:val="28"/>
          <w:rtl/>
        </w:rPr>
      </w:pPr>
    </w:p>
    <w:p w14:paraId="58A495AF" w14:textId="77777777" w:rsidR="00F249BF" w:rsidRDefault="00F249BF" w:rsidP="00F249BF">
      <w:pPr>
        <w:bidi/>
        <w:jc w:val="center"/>
        <w:rPr>
          <w:rFonts w:cs="Arial"/>
          <w:b/>
          <w:bCs/>
          <w:sz w:val="28"/>
          <w:szCs w:val="28"/>
          <w:rtl/>
        </w:rPr>
      </w:pPr>
    </w:p>
    <w:p w14:paraId="0AAB4012" w14:textId="77777777" w:rsidR="00F249BF" w:rsidRDefault="00F249BF" w:rsidP="00F249BF">
      <w:pPr>
        <w:bidi/>
        <w:jc w:val="center"/>
        <w:rPr>
          <w:rFonts w:cs="Arial"/>
          <w:b/>
          <w:bCs/>
          <w:sz w:val="28"/>
          <w:szCs w:val="28"/>
          <w:rtl/>
        </w:rPr>
      </w:pPr>
    </w:p>
    <w:p w14:paraId="4A9AF54D" w14:textId="77777777" w:rsidR="00F249BF" w:rsidRDefault="00F249BF" w:rsidP="00F249BF">
      <w:pPr>
        <w:bidi/>
        <w:jc w:val="center"/>
        <w:rPr>
          <w:rFonts w:cs="Arial"/>
          <w:b/>
          <w:bCs/>
          <w:sz w:val="28"/>
          <w:szCs w:val="28"/>
          <w:rtl/>
        </w:rPr>
      </w:pPr>
    </w:p>
    <w:p w14:paraId="589B61D8" w14:textId="77777777" w:rsidR="00F249BF" w:rsidRDefault="00F249BF" w:rsidP="00F249BF">
      <w:pPr>
        <w:bidi/>
        <w:jc w:val="center"/>
        <w:rPr>
          <w:rFonts w:cs="Arial"/>
          <w:b/>
          <w:bCs/>
          <w:sz w:val="28"/>
          <w:szCs w:val="28"/>
          <w:rtl/>
        </w:rPr>
      </w:pPr>
    </w:p>
    <w:p w14:paraId="599FFBCA" w14:textId="77777777" w:rsidR="00F249BF" w:rsidRDefault="00F249BF" w:rsidP="00F249BF">
      <w:pPr>
        <w:bidi/>
        <w:jc w:val="center"/>
        <w:rPr>
          <w:rFonts w:cs="Arial"/>
          <w:b/>
          <w:bCs/>
          <w:sz w:val="28"/>
          <w:szCs w:val="28"/>
          <w:rtl/>
        </w:rPr>
      </w:pPr>
    </w:p>
    <w:p w14:paraId="24582370" w14:textId="77777777" w:rsidR="00F249BF" w:rsidRDefault="00F249BF" w:rsidP="00F249BF">
      <w:pPr>
        <w:bidi/>
        <w:jc w:val="center"/>
        <w:rPr>
          <w:rFonts w:cs="Arial"/>
          <w:b/>
          <w:bCs/>
          <w:sz w:val="28"/>
          <w:szCs w:val="28"/>
          <w:rtl/>
        </w:rPr>
      </w:pPr>
    </w:p>
    <w:p w14:paraId="2C3E420A" w14:textId="77777777" w:rsidR="00F249BF" w:rsidRDefault="00F249BF" w:rsidP="00954B87">
      <w:pPr>
        <w:bidi/>
        <w:rPr>
          <w:rFonts w:cs="Arial"/>
          <w:b/>
          <w:bCs/>
          <w:sz w:val="28"/>
          <w:szCs w:val="28"/>
          <w:rtl/>
        </w:rPr>
      </w:pPr>
    </w:p>
    <w:p w14:paraId="02F79E41" w14:textId="400573F5" w:rsidR="00A50BFE" w:rsidRPr="00F249BF" w:rsidRDefault="00A50BFE" w:rsidP="00F249BF">
      <w:pPr>
        <w:bidi/>
        <w:jc w:val="center"/>
        <w:rPr>
          <w:rFonts w:cs="Arial"/>
          <w:b/>
          <w:bCs/>
          <w:sz w:val="28"/>
          <w:szCs w:val="28"/>
          <w:rtl/>
        </w:rPr>
      </w:pPr>
      <w:r w:rsidRPr="00F249BF">
        <w:rPr>
          <w:rFonts w:cs="Arial"/>
          <w:b/>
          <w:bCs/>
          <w:sz w:val="28"/>
          <w:szCs w:val="28"/>
          <w:rtl/>
        </w:rPr>
        <w:lastRenderedPageBreak/>
        <w:t>إعلان الشرف بشأن معايير الاستبعاد ومعايير الاختيار</w:t>
      </w:r>
    </w:p>
    <w:p w14:paraId="2130EDCA" w14:textId="52FB8E6E" w:rsidR="00A50BFE" w:rsidRDefault="00A50BFE" w:rsidP="00A50BFE">
      <w:pPr>
        <w:bidi/>
        <w:jc w:val="both"/>
        <w:rPr>
          <w:rFonts w:cs="Arial"/>
          <w:rtl/>
        </w:rPr>
      </w:pPr>
      <w:r w:rsidRPr="00A50BFE">
        <w:rPr>
          <w:rFonts w:cs="Arial"/>
          <w:rtl/>
        </w:rPr>
        <w:t>الموق</w:t>
      </w:r>
      <w:r w:rsidR="00F43816">
        <w:rPr>
          <w:rFonts w:cs="Arial" w:hint="cs"/>
          <w:rtl/>
        </w:rPr>
        <w:t>ّ</w:t>
      </w:r>
      <w:r w:rsidRPr="00A50BFE">
        <w:rPr>
          <w:rFonts w:cs="Arial"/>
          <w:rtl/>
        </w:rPr>
        <w:t>ع أدناه [</w:t>
      </w:r>
      <w:r w:rsidRPr="00A50BFE">
        <w:rPr>
          <w:rFonts w:cs="Arial"/>
          <w:highlight w:val="yellow"/>
          <w:rtl/>
        </w:rPr>
        <w:t>أدخل اسم الممث</w:t>
      </w:r>
      <w:r w:rsidR="00F43816">
        <w:rPr>
          <w:rFonts w:cs="Arial" w:hint="cs"/>
          <w:highlight w:val="yellow"/>
          <w:rtl/>
        </w:rPr>
        <w:t>ّ</w:t>
      </w:r>
      <w:r w:rsidRPr="00A50BFE">
        <w:rPr>
          <w:rFonts w:cs="Arial"/>
          <w:highlight w:val="yellow"/>
          <w:rtl/>
        </w:rPr>
        <w:t>ل القانوني</w:t>
      </w:r>
      <w:r w:rsidRPr="00A50BFE">
        <w:rPr>
          <w:rFonts w:cs="Arial"/>
          <w:rtl/>
        </w:rPr>
        <w:t>] ممث</w:t>
      </w:r>
      <w:r w:rsidR="00F43816">
        <w:rPr>
          <w:rFonts w:cs="Arial" w:hint="cs"/>
          <w:rtl/>
        </w:rPr>
        <w:t>ّ</w:t>
      </w:r>
      <w:r w:rsidRPr="00A50BFE">
        <w:rPr>
          <w:rFonts w:cs="Arial"/>
          <w:rtl/>
        </w:rPr>
        <w:t>لاً عن:</w:t>
      </w:r>
    </w:p>
    <w:tbl>
      <w:tblPr>
        <w:tblStyle w:val="Grigliatabella"/>
        <w:bidiVisual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50BFE" w14:paraId="4D374770" w14:textId="77777777" w:rsidTr="00954B87">
        <w:trPr>
          <w:trHeight w:val="395"/>
        </w:trPr>
        <w:tc>
          <w:tcPr>
            <w:tcW w:w="4508" w:type="dxa"/>
            <w:shd w:val="clear" w:color="auto" w:fill="D0CECE" w:themeFill="background2" w:themeFillShade="E6"/>
            <w:vAlign w:val="center"/>
          </w:tcPr>
          <w:p w14:paraId="37549434" w14:textId="7AAD42C5" w:rsidR="00A50BFE" w:rsidRPr="00CF1B81" w:rsidRDefault="00A50BFE" w:rsidP="00F43816">
            <w:pPr>
              <w:bidi/>
              <w:jc w:val="center"/>
              <w:rPr>
                <w:b/>
                <w:bCs/>
                <w:rtl/>
              </w:rPr>
            </w:pPr>
            <w:r w:rsidRPr="00CF1B81">
              <w:rPr>
                <w:rFonts w:cs="Arial"/>
                <w:b/>
                <w:bCs/>
                <w:rtl/>
              </w:rPr>
              <w:t>بيانات الشركة</w:t>
            </w:r>
          </w:p>
        </w:tc>
        <w:tc>
          <w:tcPr>
            <w:tcW w:w="4508" w:type="dxa"/>
            <w:shd w:val="clear" w:color="auto" w:fill="D0CECE" w:themeFill="background2" w:themeFillShade="E6"/>
            <w:vAlign w:val="center"/>
          </w:tcPr>
          <w:p w14:paraId="42C651A7" w14:textId="10A75970" w:rsidR="00A50BFE" w:rsidRPr="00CF1B81" w:rsidRDefault="00A50BFE" w:rsidP="00F43816">
            <w:pPr>
              <w:bidi/>
              <w:jc w:val="center"/>
              <w:rPr>
                <w:b/>
                <w:bCs/>
                <w:rtl/>
              </w:rPr>
            </w:pPr>
            <w:r w:rsidRPr="00CF1B81">
              <w:rPr>
                <w:rFonts w:cs="Arial"/>
                <w:b/>
                <w:bCs/>
                <w:rtl/>
              </w:rPr>
              <w:t>بيانات الممث</w:t>
            </w:r>
            <w:r w:rsidR="00F43816">
              <w:rPr>
                <w:rFonts w:cs="Arial" w:hint="cs"/>
                <w:b/>
                <w:bCs/>
                <w:rtl/>
              </w:rPr>
              <w:t>ّ</w:t>
            </w:r>
            <w:r w:rsidRPr="00CF1B81">
              <w:rPr>
                <w:rFonts w:cs="Arial"/>
                <w:b/>
                <w:bCs/>
                <w:rtl/>
              </w:rPr>
              <w:t>ل القانوني للشركة</w:t>
            </w:r>
          </w:p>
        </w:tc>
      </w:tr>
      <w:tr w:rsidR="00A50BFE" w14:paraId="7BCFEEB6" w14:textId="77777777" w:rsidTr="00954B87">
        <w:trPr>
          <w:trHeight w:val="350"/>
        </w:trPr>
        <w:tc>
          <w:tcPr>
            <w:tcW w:w="4508" w:type="dxa"/>
            <w:vAlign w:val="center"/>
          </w:tcPr>
          <w:p w14:paraId="5CBC705F" w14:textId="0700E0CE" w:rsidR="00A50BFE" w:rsidRPr="00CF1B81" w:rsidRDefault="00A50BFE" w:rsidP="00954B87">
            <w:pPr>
              <w:bidi/>
              <w:rPr>
                <w:rtl/>
              </w:rPr>
            </w:pPr>
            <w:r w:rsidRPr="00CF1B81">
              <w:rPr>
                <w:rFonts w:cs="Arial"/>
                <w:rtl/>
              </w:rPr>
              <w:t>الاسم الرسمي الكامل:</w:t>
            </w:r>
          </w:p>
        </w:tc>
        <w:tc>
          <w:tcPr>
            <w:tcW w:w="4508" w:type="dxa"/>
            <w:vAlign w:val="center"/>
          </w:tcPr>
          <w:p w14:paraId="442FE0CD" w14:textId="5674BE88" w:rsidR="00A50BFE" w:rsidRPr="00CF1B81" w:rsidRDefault="00A50BFE" w:rsidP="00954B87">
            <w:pPr>
              <w:bidi/>
              <w:rPr>
                <w:rtl/>
              </w:rPr>
            </w:pPr>
            <w:r w:rsidRPr="00CF1B81">
              <w:rPr>
                <w:rFonts w:cs="Arial"/>
                <w:rtl/>
              </w:rPr>
              <w:t>رقم الهوية أو جواز السفر:</w:t>
            </w:r>
          </w:p>
        </w:tc>
      </w:tr>
      <w:tr w:rsidR="00A50BFE" w14:paraId="10322D40" w14:textId="77777777" w:rsidTr="00954B87">
        <w:trPr>
          <w:trHeight w:val="350"/>
        </w:trPr>
        <w:tc>
          <w:tcPr>
            <w:tcW w:w="4508" w:type="dxa"/>
            <w:vAlign w:val="center"/>
          </w:tcPr>
          <w:p w14:paraId="7305BEF0" w14:textId="7AEBE011" w:rsidR="00A50BFE" w:rsidRPr="00CF1B81" w:rsidRDefault="00A50BFE" w:rsidP="00954B87">
            <w:pPr>
              <w:bidi/>
              <w:rPr>
                <w:rtl/>
              </w:rPr>
            </w:pPr>
            <w:r w:rsidRPr="00CF1B81">
              <w:rPr>
                <w:rFonts w:cs="Arial"/>
                <w:rtl/>
              </w:rPr>
              <w:t>الشكل القانوني الرسمي:</w:t>
            </w:r>
          </w:p>
        </w:tc>
        <w:tc>
          <w:tcPr>
            <w:tcW w:w="4508" w:type="dxa"/>
            <w:vAlign w:val="center"/>
          </w:tcPr>
          <w:p w14:paraId="3E7B0316" w14:textId="33A83136" w:rsidR="00A50BFE" w:rsidRPr="00CF1B81" w:rsidRDefault="00A50BFE" w:rsidP="00954B87">
            <w:pPr>
              <w:bidi/>
              <w:rPr>
                <w:rtl/>
              </w:rPr>
            </w:pPr>
            <w:r w:rsidRPr="00CF1B81">
              <w:rPr>
                <w:rFonts w:cs="Arial"/>
                <w:rtl/>
              </w:rPr>
              <w:t>رقم الهاتف:</w:t>
            </w:r>
          </w:p>
        </w:tc>
      </w:tr>
      <w:tr w:rsidR="00A50BFE" w14:paraId="583CA9A9" w14:textId="77777777" w:rsidTr="00954B87">
        <w:trPr>
          <w:trHeight w:val="359"/>
        </w:trPr>
        <w:tc>
          <w:tcPr>
            <w:tcW w:w="4508" w:type="dxa"/>
            <w:vAlign w:val="center"/>
          </w:tcPr>
          <w:p w14:paraId="6FFEA3F3" w14:textId="3F2BFFEA" w:rsidR="00A50BFE" w:rsidRPr="00CF1B81" w:rsidRDefault="00A50BFE" w:rsidP="00954B87">
            <w:pPr>
              <w:bidi/>
              <w:rPr>
                <w:rtl/>
              </w:rPr>
            </w:pPr>
            <w:r w:rsidRPr="00CF1B81">
              <w:rPr>
                <w:rFonts w:cs="Arial"/>
                <w:rtl/>
              </w:rPr>
              <w:t>رقم التسجيل القانوني:</w:t>
            </w:r>
          </w:p>
        </w:tc>
        <w:tc>
          <w:tcPr>
            <w:tcW w:w="4508" w:type="dxa"/>
            <w:vAlign w:val="center"/>
          </w:tcPr>
          <w:p w14:paraId="16E487DB" w14:textId="3DA10292" w:rsidR="00A50BFE" w:rsidRPr="00CF1B81" w:rsidRDefault="00A50BFE" w:rsidP="00954B87">
            <w:pPr>
              <w:bidi/>
              <w:rPr>
                <w:rtl/>
              </w:rPr>
            </w:pPr>
            <w:r w:rsidRPr="00CF1B81">
              <w:rPr>
                <w:rFonts w:cs="Arial"/>
                <w:rtl/>
              </w:rPr>
              <w:t>عنوان البريد الإلكتروني:</w:t>
            </w:r>
          </w:p>
        </w:tc>
      </w:tr>
      <w:tr w:rsidR="00A50BFE" w14:paraId="6B41391F" w14:textId="77777777" w:rsidTr="00954B87">
        <w:trPr>
          <w:trHeight w:val="350"/>
        </w:trPr>
        <w:tc>
          <w:tcPr>
            <w:tcW w:w="4508" w:type="dxa"/>
            <w:vAlign w:val="center"/>
          </w:tcPr>
          <w:p w14:paraId="2A458EB7" w14:textId="09B543BB" w:rsidR="00A50BFE" w:rsidRPr="00CF1B81" w:rsidRDefault="00A50BFE" w:rsidP="00954B87">
            <w:pPr>
              <w:bidi/>
              <w:rPr>
                <w:rtl/>
              </w:rPr>
            </w:pPr>
            <w:r w:rsidRPr="00CF1B81">
              <w:rPr>
                <w:rFonts w:cs="Arial"/>
                <w:rtl/>
              </w:rPr>
              <w:t>العنوان الرسمي الكامل:</w:t>
            </w:r>
          </w:p>
        </w:tc>
        <w:tc>
          <w:tcPr>
            <w:tcW w:w="4508" w:type="dxa"/>
            <w:vAlign w:val="center"/>
          </w:tcPr>
          <w:p w14:paraId="4980BF8C" w14:textId="64EC6511" w:rsidR="00A50BFE" w:rsidRPr="00CF1B81" w:rsidRDefault="00A50BFE" w:rsidP="00954B87">
            <w:pPr>
              <w:bidi/>
              <w:rPr>
                <w:rtl/>
              </w:rPr>
            </w:pPr>
            <w:r w:rsidRPr="00CF1B81">
              <w:rPr>
                <w:rFonts w:cs="Arial"/>
                <w:rtl/>
              </w:rPr>
              <w:t>عنوان الإقامة:</w:t>
            </w:r>
          </w:p>
        </w:tc>
      </w:tr>
      <w:tr w:rsidR="00A50BFE" w14:paraId="6D2CFDD1" w14:textId="77777777" w:rsidTr="00954B87">
        <w:trPr>
          <w:trHeight w:val="341"/>
        </w:trPr>
        <w:tc>
          <w:tcPr>
            <w:tcW w:w="4508" w:type="dxa"/>
            <w:vAlign w:val="center"/>
          </w:tcPr>
          <w:p w14:paraId="40393D3E" w14:textId="0A8DAE0B" w:rsidR="00A50BFE" w:rsidRPr="00CF1B81" w:rsidRDefault="00A50BFE" w:rsidP="00954B87">
            <w:pPr>
              <w:bidi/>
              <w:rPr>
                <w:rtl/>
              </w:rPr>
            </w:pPr>
            <w:r w:rsidRPr="00CF1B81">
              <w:rPr>
                <w:rFonts w:cs="Arial"/>
                <w:rtl/>
              </w:rPr>
              <w:t>رقم تسجيل ضريبة القيمة المضافة:</w:t>
            </w:r>
          </w:p>
        </w:tc>
        <w:tc>
          <w:tcPr>
            <w:tcW w:w="4508" w:type="dxa"/>
            <w:vAlign w:val="center"/>
          </w:tcPr>
          <w:p w14:paraId="6EEF4B69" w14:textId="4538FCF8" w:rsidR="00A50BFE" w:rsidRPr="00CF1B81" w:rsidRDefault="00A50BFE" w:rsidP="00954B87">
            <w:pPr>
              <w:bidi/>
              <w:rPr>
                <w:rtl/>
              </w:rPr>
            </w:pPr>
            <w:r w:rsidRPr="00CF1B81">
              <w:rPr>
                <w:rFonts w:cs="Arial"/>
                <w:rtl/>
              </w:rPr>
              <w:t>البلد:</w:t>
            </w:r>
          </w:p>
        </w:tc>
      </w:tr>
    </w:tbl>
    <w:p w14:paraId="300CB140" w14:textId="77777777" w:rsidR="00A50BFE" w:rsidRDefault="00A50BFE" w:rsidP="00A50BFE">
      <w:pPr>
        <w:bidi/>
        <w:jc w:val="both"/>
        <w:rPr>
          <w:rtl/>
        </w:rPr>
      </w:pPr>
    </w:p>
    <w:p w14:paraId="34FBAC17" w14:textId="1234794B" w:rsidR="00A50BFE" w:rsidRPr="00CF1B81" w:rsidRDefault="00A50BFE" w:rsidP="00A50BFE">
      <w:pPr>
        <w:bidi/>
        <w:jc w:val="center"/>
        <w:rPr>
          <w:rFonts w:cs="Arial"/>
          <w:b/>
          <w:bCs/>
          <w:sz w:val="28"/>
          <w:szCs w:val="28"/>
          <w:rtl/>
        </w:rPr>
      </w:pPr>
      <w:r w:rsidRPr="00CF1B81">
        <w:rPr>
          <w:rFonts w:cs="Arial"/>
          <w:b/>
          <w:bCs/>
          <w:sz w:val="28"/>
          <w:szCs w:val="28"/>
          <w:rtl/>
        </w:rPr>
        <w:t>أولا</w:t>
      </w:r>
      <w:r w:rsidR="00180C39">
        <w:rPr>
          <w:rFonts w:cs="Arial" w:hint="cs"/>
          <w:b/>
          <w:bCs/>
          <w:sz w:val="28"/>
          <w:szCs w:val="28"/>
          <w:rtl/>
        </w:rPr>
        <w:t>ً</w:t>
      </w:r>
      <w:r w:rsidRPr="00CF1B81">
        <w:rPr>
          <w:rFonts w:cs="Arial"/>
          <w:b/>
          <w:bCs/>
          <w:sz w:val="28"/>
          <w:szCs w:val="28"/>
          <w:rtl/>
        </w:rPr>
        <w:t xml:space="preserve"> - حالات الاستبعاد المتعل</w:t>
      </w:r>
      <w:r w:rsidR="00180C39">
        <w:rPr>
          <w:rFonts w:cs="Arial" w:hint="cs"/>
          <w:b/>
          <w:bCs/>
          <w:sz w:val="28"/>
          <w:szCs w:val="28"/>
          <w:rtl/>
        </w:rPr>
        <w:t>ّ</w:t>
      </w:r>
      <w:r w:rsidRPr="00CF1B81">
        <w:rPr>
          <w:rFonts w:cs="Arial"/>
          <w:b/>
          <w:bCs/>
          <w:sz w:val="28"/>
          <w:szCs w:val="28"/>
          <w:rtl/>
        </w:rPr>
        <w:t>قة بالشركة</w:t>
      </w:r>
    </w:p>
    <w:tbl>
      <w:tblPr>
        <w:tblStyle w:val="Grigliatabella"/>
        <w:bidiVisual/>
        <w:tblW w:w="0" w:type="auto"/>
        <w:tblLook w:val="04A0" w:firstRow="1" w:lastRow="0" w:firstColumn="1" w:lastColumn="0" w:noHBand="0" w:noVBand="1"/>
      </w:tblPr>
      <w:tblGrid>
        <w:gridCol w:w="6769"/>
        <w:gridCol w:w="1170"/>
        <w:gridCol w:w="1077"/>
      </w:tblGrid>
      <w:tr w:rsidR="00A50BFE" w14:paraId="34D38A5E" w14:textId="77777777" w:rsidTr="00954B87">
        <w:trPr>
          <w:trHeight w:val="395"/>
        </w:trPr>
        <w:tc>
          <w:tcPr>
            <w:tcW w:w="6769" w:type="dxa"/>
            <w:vAlign w:val="center"/>
          </w:tcPr>
          <w:p w14:paraId="024B2362" w14:textId="7E7E27DE" w:rsidR="00A50BFE" w:rsidRPr="00A50BFE" w:rsidRDefault="00A50BFE" w:rsidP="00954B87">
            <w:pPr>
              <w:bidi/>
              <w:jc w:val="both"/>
              <w:rPr>
                <w:rtl/>
              </w:rPr>
            </w:pPr>
            <w:r w:rsidRPr="00A50BFE">
              <w:rPr>
                <w:rFonts w:cs="Arial"/>
                <w:rtl/>
              </w:rPr>
              <w:t>(</w:t>
            </w:r>
            <w:r w:rsidR="00180C39">
              <w:rPr>
                <w:rFonts w:ascii="Calibri" w:hAnsi="Calibri" w:cs="Calibri"/>
                <w:rtl/>
              </w:rPr>
              <w:t>١</w:t>
            </w:r>
            <w:r w:rsidRPr="00A50BFE">
              <w:rPr>
                <w:rFonts w:cs="Arial"/>
                <w:rtl/>
              </w:rPr>
              <w:t>) ي</w:t>
            </w:r>
            <w:r w:rsidR="00EA0E08">
              <w:rPr>
                <w:rFonts w:cs="Arial" w:hint="cs"/>
                <w:rtl/>
              </w:rPr>
              <w:t>ُ</w:t>
            </w:r>
            <w:r w:rsidRPr="00A50BFE">
              <w:rPr>
                <w:rFonts w:cs="Arial"/>
                <w:rtl/>
              </w:rPr>
              <w:t>عل</w:t>
            </w:r>
            <w:r w:rsidR="00EA0E08">
              <w:rPr>
                <w:rFonts w:cs="Arial" w:hint="cs"/>
                <w:rtl/>
              </w:rPr>
              <w:t>ِ</w:t>
            </w:r>
            <w:r w:rsidRPr="00A50BFE">
              <w:rPr>
                <w:rFonts w:cs="Arial"/>
                <w:rtl/>
              </w:rPr>
              <w:t>ن أن</w:t>
            </w:r>
            <w:r w:rsidR="00180C39">
              <w:rPr>
                <w:rFonts w:cs="Arial" w:hint="cs"/>
                <w:rtl/>
              </w:rPr>
              <w:t>ّ</w:t>
            </w:r>
            <w:r w:rsidRPr="00A50BFE">
              <w:rPr>
                <w:rFonts w:cs="Arial"/>
                <w:rtl/>
              </w:rPr>
              <w:t xml:space="preserve"> الشركة </w:t>
            </w:r>
            <w:r w:rsidR="00180C39">
              <w:rPr>
                <w:rFonts w:cs="Arial" w:hint="cs"/>
                <w:rtl/>
              </w:rPr>
              <w:t xml:space="preserve">هي </w:t>
            </w:r>
            <w:r w:rsidRPr="00A50BFE">
              <w:rPr>
                <w:rFonts w:cs="Arial"/>
                <w:rtl/>
              </w:rPr>
              <w:t>في إحدى الحالات التالية:</w:t>
            </w:r>
          </w:p>
        </w:tc>
        <w:tc>
          <w:tcPr>
            <w:tcW w:w="1170" w:type="dxa"/>
            <w:vAlign w:val="center"/>
          </w:tcPr>
          <w:p w14:paraId="179907B9" w14:textId="1F34A7A2" w:rsidR="00A50BFE" w:rsidRDefault="00A50BFE" w:rsidP="00180C39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noProof/>
                <w:rtl/>
              </w:rPr>
              <w:t>نعم</w:t>
            </w:r>
          </w:p>
        </w:tc>
        <w:tc>
          <w:tcPr>
            <w:tcW w:w="1077" w:type="dxa"/>
            <w:vAlign w:val="center"/>
          </w:tcPr>
          <w:p w14:paraId="64CA029F" w14:textId="55B95887" w:rsidR="00A50BFE" w:rsidRPr="00A50BFE" w:rsidRDefault="00A50BFE" w:rsidP="00180C39">
            <w:pPr>
              <w:bidi/>
              <w:jc w:val="center"/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t>لا</w:t>
            </w:r>
          </w:p>
        </w:tc>
      </w:tr>
      <w:tr w:rsidR="00A50BFE" w14:paraId="036134A4" w14:textId="77777777" w:rsidTr="00954B87">
        <w:trPr>
          <w:trHeight w:val="890"/>
        </w:trPr>
        <w:tc>
          <w:tcPr>
            <w:tcW w:w="6769" w:type="dxa"/>
            <w:vAlign w:val="center"/>
          </w:tcPr>
          <w:p w14:paraId="3270149C" w14:textId="5DDE9E39" w:rsidR="00A50BFE" w:rsidRPr="00CF1B81" w:rsidRDefault="00740A98" w:rsidP="00180C39">
            <w:pPr>
              <w:bidi/>
              <w:jc w:val="both"/>
              <w:rPr>
                <w:rtl/>
              </w:rPr>
            </w:pPr>
            <w:r w:rsidRPr="00CF1B81">
              <w:rPr>
                <w:rFonts w:cs="Arial"/>
                <w:b/>
                <w:bCs/>
                <w:rtl/>
              </w:rPr>
              <w:t>(أ)</w:t>
            </w:r>
            <w:r w:rsidRPr="00CF1B81">
              <w:rPr>
                <w:rFonts w:cs="Arial"/>
                <w:rtl/>
              </w:rPr>
              <w:t xml:space="preserve"> مُفلس</w:t>
            </w:r>
            <w:r w:rsidR="00180C39">
              <w:rPr>
                <w:rFonts w:cs="Arial" w:hint="cs"/>
                <w:rtl/>
              </w:rPr>
              <w:t>ة</w:t>
            </w:r>
            <w:r w:rsidRPr="00CF1B81">
              <w:rPr>
                <w:rFonts w:cs="Arial"/>
                <w:rtl/>
              </w:rPr>
              <w:t>، أو خاضع</w:t>
            </w:r>
            <w:r w:rsidR="00180C39">
              <w:rPr>
                <w:rFonts w:cs="Arial" w:hint="cs"/>
                <w:rtl/>
              </w:rPr>
              <w:t>ة</w:t>
            </w:r>
            <w:r w:rsidRPr="00CF1B81">
              <w:rPr>
                <w:rFonts w:cs="Arial"/>
                <w:rtl/>
              </w:rPr>
              <w:t xml:space="preserve"> </w:t>
            </w:r>
            <w:r w:rsidR="00180C39" w:rsidRPr="00180C39">
              <w:rPr>
                <w:rFonts w:cs="Arial"/>
                <w:rtl/>
              </w:rPr>
              <w:t>لإجراءات الإفلاس أو التصفية، أو تُدار أصولها بواسطة مُصفٍ أو من قبل محكمة، أو في ترتيب مع الدائنين، أو تم</w:t>
            </w:r>
            <w:r w:rsidR="00180C39">
              <w:rPr>
                <w:rFonts w:cs="Arial" w:hint="cs"/>
                <w:rtl/>
              </w:rPr>
              <w:t>ّ</w:t>
            </w:r>
            <w:r w:rsidR="00180C39" w:rsidRPr="00180C39">
              <w:rPr>
                <w:rFonts w:cs="Arial"/>
                <w:rtl/>
              </w:rPr>
              <w:t xml:space="preserve"> تعليق أنشطتها التجارية، أو في أي حالة مماثلة ناتجة عن إجراء مماثل منصوص عليه بموجب قانون الاتحاد أو القانون الوطني</w:t>
            </w:r>
            <w:r w:rsidRPr="00CF1B81">
              <w:rPr>
                <w:rFonts w:cs="Arial"/>
                <w:rtl/>
              </w:rPr>
              <w:t>؛</w:t>
            </w:r>
          </w:p>
        </w:tc>
        <w:tc>
          <w:tcPr>
            <w:tcW w:w="1170" w:type="dxa"/>
            <w:vAlign w:val="center"/>
          </w:tcPr>
          <w:p w14:paraId="10D3840F" w14:textId="40C18C77" w:rsidR="00A50BFE" w:rsidRPr="00740A98" w:rsidRDefault="00740A98" w:rsidP="00954B87">
            <w:pPr>
              <w:bidi/>
              <w:jc w:val="center"/>
              <w:rPr>
                <w:rtl/>
              </w:rPr>
            </w:pPr>
            <w:r w:rsidRPr="009356E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6EB">
              <w:rPr>
                <w:noProof/>
              </w:rPr>
              <w:instrText xml:space="preserve"> FORMCHECKBOX </w:instrText>
            </w:r>
            <w:r w:rsidRPr="009356EB">
              <w:rPr>
                <w:noProof/>
              </w:rPr>
            </w:r>
            <w:r w:rsidRPr="009356EB">
              <w:rPr>
                <w:noProof/>
              </w:rPr>
              <w:fldChar w:fldCharType="separate"/>
            </w:r>
            <w:r w:rsidRPr="009356EB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1D7DEFB2" w14:textId="4E961B03" w:rsidR="00A50BFE" w:rsidRPr="00740A98" w:rsidRDefault="00740A98" w:rsidP="00954B87">
            <w:pPr>
              <w:bidi/>
              <w:jc w:val="center"/>
              <w:rPr>
                <w:rtl/>
              </w:rPr>
            </w:pPr>
            <w:r w:rsidRPr="009356E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6EB">
              <w:rPr>
                <w:noProof/>
              </w:rPr>
              <w:instrText xml:space="preserve"> FORMCHECKBOX </w:instrText>
            </w:r>
            <w:r w:rsidRPr="009356EB">
              <w:rPr>
                <w:noProof/>
              </w:rPr>
            </w:r>
            <w:r w:rsidRPr="009356EB">
              <w:rPr>
                <w:noProof/>
              </w:rPr>
              <w:fldChar w:fldCharType="separate"/>
            </w:r>
            <w:r w:rsidRPr="009356EB">
              <w:rPr>
                <w:noProof/>
              </w:rPr>
              <w:fldChar w:fldCharType="end"/>
            </w:r>
          </w:p>
        </w:tc>
      </w:tr>
      <w:tr w:rsidR="00A50BFE" w14:paraId="59535E78" w14:textId="77777777" w:rsidTr="00954B87">
        <w:trPr>
          <w:trHeight w:val="620"/>
        </w:trPr>
        <w:tc>
          <w:tcPr>
            <w:tcW w:w="6769" w:type="dxa"/>
            <w:vAlign w:val="center"/>
          </w:tcPr>
          <w:p w14:paraId="432D3B2A" w14:textId="4068CDC5" w:rsidR="00A50BFE" w:rsidRPr="00CF1B81" w:rsidRDefault="00740A98" w:rsidP="00180C39">
            <w:pPr>
              <w:bidi/>
              <w:jc w:val="both"/>
              <w:rPr>
                <w:rtl/>
              </w:rPr>
            </w:pPr>
            <w:r w:rsidRPr="00CF1B81">
              <w:rPr>
                <w:rFonts w:cs="Arial"/>
                <w:b/>
                <w:bCs/>
                <w:rtl/>
              </w:rPr>
              <w:t>(ب)</w:t>
            </w:r>
            <w:r w:rsidRPr="00CF1B81">
              <w:rPr>
                <w:rFonts w:cs="Arial"/>
                <w:rtl/>
              </w:rPr>
              <w:t xml:space="preserve"> </w:t>
            </w:r>
            <w:r w:rsidR="00180C39">
              <w:rPr>
                <w:rFonts w:cs="Arial" w:hint="cs"/>
                <w:rtl/>
              </w:rPr>
              <w:t>مُ</w:t>
            </w:r>
            <w:r w:rsidRPr="00CF1B81">
              <w:rPr>
                <w:rFonts w:cs="Arial"/>
                <w:rtl/>
              </w:rPr>
              <w:t>ثب</w:t>
            </w:r>
            <w:r w:rsidR="00180C39">
              <w:rPr>
                <w:rFonts w:cs="Arial" w:hint="cs"/>
                <w:rtl/>
              </w:rPr>
              <w:t>َ</w:t>
            </w:r>
            <w:r w:rsidRPr="00CF1B81">
              <w:rPr>
                <w:rFonts w:cs="Arial"/>
                <w:rtl/>
              </w:rPr>
              <w:t>ت بموجب حكم نهائي أو قرار إداري نهائي أن</w:t>
            </w:r>
            <w:r w:rsidR="00180C39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 xml:space="preserve"> الشخص مُخالف لالتزاماته المتعل</w:t>
            </w:r>
            <w:r w:rsidR="00180C39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>قة بدفع الضرائب أو اشتراكات الضمان الاجتماعي وفقًا للقانون المُطب</w:t>
            </w:r>
            <w:r w:rsidR="00180C39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>ق؛</w:t>
            </w:r>
          </w:p>
        </w:tc>
        <w:tc>
          <w:tcPr>
            <w:tcW w:w="1170" w:type="dxa"/>
            <w:vAlign w:val="center"/>
          </w:tcPr>
          <w:p w14:paraId="39438DF4" w14:textId="1442D62F" w:rsidR="00A50BFE" w:rsidRPr="00740A98" w:rsidRDefault="00740A98" w:rsidP="00954B87">
            <w:pPr>
              <w:bidi/>
              <w:jc w:val="center"/>
              <w:rPr>
                <w:rtl/>
              </w:rPr>
            </w:pPr>
            <w:r w:rsidRPr="009356E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6EB">
              <w:rPr>
                <w:noProof/>
              </w:rPr>
              <w:instrText xml:space="preserve"> FORMCHECKBOX </w:instrText>
            </w:r>
            <w:r w:rsidRPr="009356EB">
              <w:rPr>
                <w:noProof/>
              </w:rPr>
            </w:r>
            <w:r w:rsidRPr="009356EB">
              <w:rPr>
                <w:noProof/>
              </w:rPr>
              <w:fldChar w:fldCharType="separate"/>
            </w:r>
            <w:r w:rsidRPr="009356EB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6FA99F5B" w14:textId="53B5518D" w:rsidR="00A50BFE" w:rsidRPr="00740A98" w:rsidRDefault="00740A98" w:rsidP="00954B87">
            <w:pPr>
              <w:bidi/>
              <w:jc w:val="center"/>
              <w:rPr>
                <w:rtl/>
              </w:rPr>
            </w:pPr>
            <w:r w:rsidRPr="009356E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6EB">
              <w:rPr>
                <w:noProof/>
              </w:rPr>
              <w:instrText xml:space="preserve"> FORMCHECKBOX </w:instrText>
            </w:r>
            <w:r w:rsidRPr="009356EB">
              <w:rPr>
                <w:noProof/>
              </w:rPr>
            </w:r>
            <w:r w:rsidRPr="009356EB">
              <w:rPr>
                <w:noProof/>
              </w:rPr>
              <w:fldChar w:fldCharType="separate"/>
            </w:r>
            <w:r w:rsidRPr="009356EB">
              <w:rPr>
                <w:noProof/>
              </w:rPr>
              <w:fldChar w:fldCharType="end"/>
            </w:r>
          </w:p>
        </w:tc>
      </w:tr>
      <w:tr w:rsidR="00740A98" w14:paraId="1F6A51F8" w14:textId="77777777" w:rsidTr="00954B87">
        <w:trPr>
          <w:trHeight w:val="1160"/>
        </w:trPr>
        <w:tc>
          <w:tcPr>
            <w:tcW w:w="6769" w:type="dxa"/>
            <w:vAlign w:val="center"/>
          </w:tcPr>
          <w:p w14:paraId="6E5BF789" w14:textId="05AC090F" w:rsidR="00740A98" w:rsidRPr="00CF1B81" w:rsidRDefault="00740A98" w:rsidP="00180C39">
            <w:pPr>
              <w:bidi/>
              <w:jc w:val="both"/>
              <w:rPr>
                <w:rtl/>
              </w:rPr>
            </w:pPr>
            <w:r w:rsidRPr="00CF1B81">
              <w:rPr>
                <w:rFonts w:cs="Arial"/>
                <w:b/>
                <w:bCs/>
                <w:rtl/>
              </w:rPr>
              <w:t>(ج)</w:t>
            </w:r>
            <w:r w:rsidRPr="00CF1B81">
              <w:rPr>
                <w:rFonts w:cs="Arial"/>
                <w:rtl/>
              </w:rPr>
              <w:t xml:space="preserve"> </w:t>
            </w:r>
            <w:r w:rsidR="00180C39">
              <w:rPr>
                <w:rFonts w:cs="Arial" w:hint="cs"/>
                <w:rtl/>
              </w:rPr>
              <w:t>مُ</w:t>
            </w:r>
            <w:r w:rsidR="00180C39" w:rsidRPr="00CF1B81">
              <w:rPr>
                <w:rFonts w:cs="Arial"/>
                <w:rtl/>
              </w:rPr>
              <w:t>ثب</w:t>
            </w:r>
            <w:r w:rsidR="00180C39">
              <w:rPr>
                <w:rFonts w:cs="Arial" w:hint="cs"/>
                <w:rtl/>
              </w:rPr>
              <w:t>َ</w:t>
            </w:r>
            <w:r w:rsidR="00180C39" w:rsidRPr="00CF1B81">
              <w:rPr>
                <w:rFonts w:cs="Arial"/>
                <w:rtl/>
              </w:rPr>
              <w:t>ت</w:t>
            </w:r>
            <w:r w:rsidR="00180C39" w:rsidRPr="00CF1B81" w:rsidDel="00180C39">
              <w:rPr>
                <w:rFonts w:cs="Arial"/>
                <w:rtl/>
              </w:rPr>
              <w:t xml:space="preserve"> </w:t>
            </w:r>
            <w:r w:rsidRPr="00CF1B81">
              <w:rPr>
                <w:rFonts w:cs="Arial"/>
                <w:rtl/>
              </w:rPr>
              <w:t>بموجب حكم نهائي أو قرار إداري نهائي أن</w:t>
            </w:r>
            <w:r w:rsidR="00180C39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 xml:space="preserve"> الشخص مُذنب بارتكاب سلوك مهني جسيم، وذلك بانتهاكه القوانين أو </w:t>
            </w:r>
            <w:r w:rsidR="00AF74BC" w:rsidRPr="00CF1B81">
              <w:rPr>
                <w:rFonts w:cs="Arial"/>
                <w:rtl/>
              </w:rPr>
              <w:t>ال</w:t>
            </w:r>
            <w:r w:rsidR="00AF74BC">
              <w:rPr>
                <w:rFonts w:cs="Arial" w:hint="cs"/>
                <w:rtl/>
              </w:rPr>
              <w:t>أنظمة</w:t>
            </w:r>
            <w:r w:rsidR="00AF74BC" w:rsidRPr="00CF1B81">
              <w:rPr>
                <w:rFonts w:cs="Arial"/>
                <w:rtl/>
              </w:rPr>
              <w:t xml:space="preserve"> </w:t>
            </w:r>
            <w:r w:rsidRPr="00CF1B81">
              <w:rPr>
                <w:rFonts w:cs="Arial"/>
                <w:rtl/>
              </w:rPr>
              <w:t>المعمول بها أو المعايير الأخلاقية للمهنة التي ينتمي إليها، أو بارتكابه أي سلوك خاطئ يؤث</w:t>
            </w:r>
            <w:r w:rsidR="00AF74BC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>ر على مصداقي</w:t>
            </w:r>
            <w:r w:rsidR="00AF74BC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>ته المهنية، حيث يُشير هذا السلوك إلى نية خاطئة أو إهمال جسيم، بما في ذلك، على وجه الخصوص، أي</w:t>
            </w:r>
            <w:r w:rsidR="00AF74BC">
              <w:rPr>
                <w:rFonts w:cs="Arial" w:hint="cs"/>
                <w:rtl/>
              </w:rPr>
              <w:t>ّاً</w:t>
            </w:r>
            <w:r w:rsidRPr="00CF1B81">
              <w:rPr>
                <w:rFonts w:cs="Arial"/>
                <w:rtl/>
              </w:rPr>
              <w:t xml:space="preserve"> مم</w:t>
            </w:r>
            <w:r w:rsidR="00AF74BC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>ا يلي:</w:t>
            </w:r>
          </w:p>
        </w:tc>
        <w:tc>
          <w:tcPr>
            <w:tcW w:w="2247" w:type="dxa"/>
            <w:gridSpan w:val="2"/>
            <w:vAlign w:val="center"/>
          </w:tcPr>
          <w:p w14:paraId="413167DD" w14:textId="77777777" w:rsidR="00740A98" w:rsidRPr="00740A98" w:rsidRDefault="00740A98" w:rsidP="00954B87">
            <w:pPr>
              <w:bidi/>
              <w:jc w:val="center"/>
              <w:rPr>
                <w:rtl/>
              </w:rPr>
            </w:pPr>
          </w:p>
        </w:tc>
      </w:tr>
      <w:tr w:rsidR="00740A98" w14:paraId="1A307466" w14:textId="77777777" w:rsidTr="00954B87">
        <w:tc>
          <w:tcPr>
            <w:tcW w:w="6769" w:type="dxa"/>
            <w:vAlign w:val="center"/>
          </w:tcPr>
          <w:p w14:paraId="4CD751E9" w14:textId="11D8D690" w:rsidR="00740A98" w:rsidRPr="00CF1B81" w:rsidRDefault="00740A98" w:rsidP="00954B87">
            <w:pPr>
              <w:pStyle w:val="Paragrafoelenco"/>
              <w:numPr>
                <w:ilvl w:val="0"/>
                <w:numId w:val="13"/>
              </w:numPr>
              <w:bidi/>
              <w:ind w:left="432" w:hanging="144"/>
              <w:jc w:val="both"/>
              <w:rPr>
                <w:rtl/>
              </w:rPr>
            </w:pPr>
            <w:r w:rsidRPr="00954B87">
              <w:rPr>
                <w:rFonts w:cs="Arial"/>
                <w:rtl/>
              </w:rPr>
              <w:t xml:space="preserve">تقديم معلومات مغلوطة، </w:t>
            </w:r>
            <w:r w:rsidR="00AF74BC">
              <w:rPr>
                <w:rFonts w:cs="Arial" w:hint="cs"/>
                <w:rtl/>
              </w:rPr>
              <w:t>من خلال</w:t>
            </w:r>
            <w:r w:rsidRPr="00954B87">
              <w:rPr>
                <w:rFonts w:cs="Arial"/>
                <w:rtl/>
              </w:rPr>
              <w:t xml:space="preserve"> الاحتيال أو الإهمال، </w:t>
            </w:r>
            <w:r w:rsidR="00AF74BC">
              <w:rPr>
                <w:rFonts w:cs="Arial" w:hint="cs"/>
                <w:rtl/>
              </w:rPr>
              <w:t xml:space="preserve">والتي هي </w:t>
            </w:r>
            <w:r w:rsidRPr="00954B87">
              <w:rPr>
                <w:rFonts w:cs="Arial"/>
                <w:rtl/>
              </w:rPr>
              <w:t>مطلوبة للتحق</w:t>
            </w:r>
            <w:r w:rsidR="00AF74BC">
              <w:rPr>
                <w:rFonts w:cs="Arial" w:hint="cs"/>
                <w:rtl/>
              </w:rPr>
              <w:t>ّ</w:t>
            </w:r>
            <w:r w:rsidRPr="00954B87">
              <w:rPr>
                <w:rFonts w:cs="Arial"/>
                <w:rtl/>
              </w:rPr>
              <w:t xml:space="preserve">ق من عدم وجود أسباب للاستبعاد أو استيفاء معايير الأهلية أو الاختيار أو </w:t>
            </w:r>
            <w:r w:rsidR="00AF74BC">
              <w:rPr>
                <w:rFonts w:cs="Arial" w:hint="cs"/>
                <w:rtl/>
              </w:rPr>
              <w:t>خلال</w:t>
            </w:r>
            <w:r w:rsidR="00AF74BC" w:rsidRPr="00954B87">
              <w:rPr>
                <w:rFonts w:cs="Arial"/>
                <w:rtl/>
              </w:rPr>
              <w:t xml:space="preserve"> </w:t>
            </w:r>
            <w:r w:rsidRPr="00954B87">
              <w:rPr>
                <w:rFonts w:cs="Arial"/>
                <w:rtl/>
              </w:rPr>
              <w:t>تنفيذ عقد أو اتفاقية؛</w:t>
            </w:r>
          </w:p>
        </w:tc>
        <w:tc>
          <w:tcPr>
            <w:tcW w:w="1170" w:type="dxa"/>
            <w:vAlign w:val="center"/>
          </w:tcPr>
          <w:p w14:paraId="7B6E4809" w14:textId="54A2682F" w:rsidR="00740A98" w:rsidRPr="00740A98" w:rsidRDefault="00740A98" w:rsidP="00954B87">
            <w:pPr>
              <w:bidi/>
              <w:jc w:val="center"/>
              <w:rPr>
                <w:rtl/>
              </w:rPr>
            </w:pPr>
            <w:r w:rsidRPr="002B1F0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1F06">
              <w:rPr>
                <w:noProof/>
              </w:rPr>
              <w:instrText xml:space="preserve"> FORMCHECKBOX </w:instrText>
            </w:r>
            <w:r w:rsidRPr="002B1F06">
              <w:rPr>
                <w:noProof/>
              </w:rPr>
            </w:r>
            <w:r w:rsidRPr="002B1F06">
              <w:rPr>
                <w:noProof/>
              </w:rPr>
              <w:fldChar w:fldCharType="separate"/>
            </w:r>
            <w:r w:rsidRPr="002B1F06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50CE6CCA" w14:textId="397626C1" w:rsidR="00740A98" w:rsidRPr="00740A98" w:rsidRDefault="00740A98" w:rsidP="00954B87">
            <w:pPr>
              <w:bidi/>
              <w:jc w:val="center"/>
              <w:rPr>
                <w:rtl/>
              </w:rPr>
            </w:pPr>
            <w:r w:rsidRPr="002B1F0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1F06">
              <w:rPr>
                <w:noProof/>
              </w:rPr>
              <w:instrText xml:space="preserve"> FORMCHECKBOX </w:instrText>
            </w:r>
            <w:r w:rsidRPr="002B1F06">
              <w:rPr>
                <w:noProof/>
              </w:rPr>
            </w:r>
            <w:r w:rsidRPr="002B1F06">
              <w:rPr>
                <w:noProof/>
              </w:rPr>
              <w:fldChar w:fldCharType="separate"/>
            </w:r>
            <w:r w:rsidRPr="002B1F06">
              <w:rPr>
                <w:noProof/>
              </w:rPr>
              <w:fldChar w:fldCharType="end"/>
            </w:r>
          </w:p>
        </w:tc>
      </w:tr>
      <w:tr w:rsidR="00740A98" w14:paraId="053D6339" w14:textId="77777777" w:rsidTr="00954B87">
        <w:trPr>
          <w:trHeight w:val="377"/>
        </w:trPr>
        <w:tc>
          <w:tcPr>
            <w:tcW w:w="6769" w:type="dxa"/>
            <w:vAlign w:val="center"/>
          </w:tcPr>
          <w:p w14:paraId="4FEE3FED" w14:textId="46AC0A95" w:rsidR="00740A98" w:rsidRPr="00CF1B81" w:rsidRDefault="00740A98" w:rsidP="00954B87">
            <w:pPr>
              <w:pStyle w:val="Paragrafoelenco"/>
              <w:numPr>
                <w:ilvl w:val="0"/>
                <w:numId w:val="13"/>
              </w:numPr>
              <w:bidi/>
              <w:ind w:left="432" w:hanging="144"/>
              <w:jc w:val="both"/>
              <w:rPr>
                <w:rtl/>
              </w:rPr>
            </w:pPr>
            <w:r w:rsidRPr="00954B87">
              <w:rPr>
                <w:rFonts w:cs="Arial"/>
                <w:rtl/>
              </w:rPr>
              <w:t>إبرام ات</w:t>
            </w:r>
            <w:r w:rsidR="00AF74BC">
              <w:rPr>
                <w:rFonts w:cs="Arial" w:hint="cs"/>
                <w:rtl/>
              </w:rPr>
              <w:t>ّ</w:t>
            </w:r>
            <w:r w:rsidRPr="00954B87">
              <w:rPr>
                <w:rFonts w:cs="Arial"/>
                <w:rtl/>
              </w:rPr>
              <w:t>فاقات مع أشخاص آخرين بهدف تشويه المنافسة؛</w:t>
            </w:r>
          </w:p>
        </w:tc>
        <w:tc>
          <w:tcPr>
            <w:tcW w:w="1170" w:type="dxa"/>
            <w:vAlign w:val="center"/>
          </w:tcPr>
          <w:p w14:paraId="02173CE5" w14:textId="7583C7BC" w:rsidR="00740A98" w:rsidRPr="00740A98" w:rsidRDefault="00740A98" w:rsidP="00954B87">
            <w:pPr>
              <w:bidi/>
              <w:jc w:val="center"/>
              <w:rPr>
                <w:rtl/>
              </w:rPr>
            </w:pPr>
            <w:r w:rsidRPr="002B1F0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1F06">
              <w:rPr>
                <w:noProof/>
              </w:rPr>
              <w:instrText xml:space="preserve"> FORMCHECKBOX </w:instrText>
            </w:r>
            <w:r w:rsidRPr="002B1F06">
              <w:rPr>
                <w:noProof/>
              </w:rPr>
            </w:r>
            <w:r w:rsidRPr="002B1F06">
              <w:rPr>
                <w:noProof/>
              </w:rPr>
              <w:fldChar w:fldCharType="separate"/>
            </w:r>
            <w:r w:rsidRPr="002B1F06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5087CFD8" w14:textId="04B979CF" w:rsidR="00740A98" w:rsidRPr="00740A98" w:rsidRDefault="00740A98" w:rsidP="00954B87">
            <w:pPr>
              <w:bidi/>
              <w:jc w:val="center"/>
              <w:rPr>
                <w:rtl/>
              </w:rPr>
            </w:pPr>
            <w:r w:rsidRPr="002B1F0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1F06">
              <w:rPr>
                <w:noProof/>
              </w:rPr>
              <w:instrText xml:space="preserve"> FORMCHECKBOX </w:instrText>
            </w:r>
            <w:r w:rsidRPr="002B1F06">
              <w:rPr>
                <w:noProof/>
              </w:rPr>
            </w:r>
            <w:r w:rsidRPr="002B1F06">
              <w:rPr>
                <w:noProof/>
              </w:rPr>
              <w:fldChar w:fldCharType="separate"/>
            </w:r>
            <w:r w:rsidRPr="002B1F06">
              <w:rPr>
                <w:noProof/>
              </w:rPr>
              <w:fldChar w:fldCharType="end"/>
            </w:r>
          </w:p>
        </w:tc>
      </w:tr>
      <w:tr w:rsidR="00740A98" w14:paraId="58BA2160" w14:textId="77777777" w:rsidTr="00954B87">
        <w:trPr>
          <w:trHeight w:val="341"/>
        </w:trPr>
        <w:tc>
          <w:tcPr>
            <w:tcW w:w="6769" w:type="dxa"/>
            <w:vAlign w:val="center"/>
          </w:tcPr>
          <w:p w14:paraId="7F2BE003" w14:textId="511EDFC7" w:rsidR="00740A98" w:rsidRPr="00954B87" w:rsidRDefault="00740A98" w:rsidP="00954B87">
            <w:pPr>
              <w:pStyle w:val="Paragrafoelenco"/>
              <w:numPr>
                <w:ilvl w:val="0"/>
                <w:numId w:val="13"/>
              </w:numPr>
              <w:bidi/>
              <w:ind w:left="432" w:hanging="144"/>
              <w:jc w:val="both"/>
              <w:rPr>
                <w:rFonts w:cs="Arial"/>
                <w:rtl/>
              </w:rPr>
            </w:pPr>
            <w:r w:rsidRPr="00954B87">
              <w:rPr>
                <w:rFonts w:cs="Arial"/>
                <w:rtl/>
              </w:rPr>
              <w:t>انتهاك حقوق الملكية الفكرية؛</w:t>
            </w:r>
          </w:p>
        </w:tc>
        <w:tc>
          <w:tcPr>
            <w:tcW w:w="1170" w:type="dxa"/>
            <w:vAlign w:val="center"/>
          </w:tcPr>
          <w:p w14:paraId="513DC880" w14:textId="5B927BD8" w:rsidR="00740A98" w:rsidRPr="00740A98" w:rsidRDefault="00740A98" w:rsidP="00954B87">
            <w:pPr>
              <w:bidi/>
              <w:jc w:val="center"/>
              <w:rPr>
                <w:rtl/>
              </w:rPr>
            </w:pPr>
            <w:r w:rsidRPr="002B1F0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1F06">
              <w:rPr>
                <w:noProof/>
              </w:rPr>
              <w:instrText xml:space="preserve"> FORMCHECKBOX </w:instrText>
            </w:r>
            <w:r w:rsidRPr="002B1F06">
              <w:rPr>
                <w:noProof/>
              </w:rPr>
            </w:r>
            <w:r w:rsidRPr="002B1F06">
              <w:rPr>
                <w:noProof/>
              </w:rPr>
              <w:fldChar w:fldCharType="separate"/>
            </w:r>
            <w:r w:rsidRPr="002B1F06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4A41C89E" w14:textId="5A82AD73" w:rsidR="00740A98" w:rsidRPr="00740A98" w:rsidRDefault="00740A98" w:rsidP="00954B87">
            <w:pPr>
              <w:bidi/>
              <w:jc w:val="center"/>
              <w:rPr>
                <w:rtl/>
              </w:rPr>
            </w:pPr>
            <w:r w:rsidRPr="002B1F0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1F06">
              <w:rPr>
                <w:noProof/>
              </w:rPr>
              <w:instrText xml:space="preserve"> FORMCHECKBOX </w:instrText>
            </w:r>
            <w:r w:rsidRPr="002B1F06">
              <w:rPr>
                <w:noProof/>
              </w:rPr>
            </w:r>
            <w:r w:rsidRPr="002B1F06">
              <w:rPr>
                <w:noProof/>
              </w:rPr>
              <w:fldChar w:fldCharType="separate"/>
            </w:r>
            <w:r w:rsidRPr="002B1F06">
              <w:rPr>
                <w:noProof/>
              </w:rPr>
              <w:fldChar w:fldCharType="end"/>
            </w:r>
          </w:p>
        </w:tc>
      </w:tr>
      <w:tr w:rsidR="00740A98" w14:paraId="77126642" w14:textId="77777777" w:rsidTr="00954B87">
        <w:trPr>
          <w:trHeight w:val="440"/>
        </w:trPr>
        <w:tc>
          <w:tcPr>
            <w:tcW w:w="6769" w:type="dxa"/>
            <w:vAlign w:val="center"/>
          </w:tcPr>
          <w:p w14:paraId="53B84D42" w14:textId="71BA6306" w:rsidR="00740A98" w:rsidRPr="00954B87" w:rsidRDefault="00740A98" w:rsidP="00954B87">
            <w:pPr>
              <w:pStyle w:val="Paragrafoelenco"/>
              <w:numPr>
                <w:ilvl w:val="0"/>
                <w:numId w:val="13"/>
              </w:numPr>
              <w:bidi/>
              <w:ind w:left="432" w:hanging="144"/>
              <w:jc w:val="both"/>
              <w:rPr>
                <w:rFonts w:cs="Arial"/>
                <w:rtl/>
              </w:rPr>
            </w:pPr>
            <w:r w:rsidRPr="00954B87">
              <w:rPr>
                <w:rFonts w:cs="Arial"/>
                <w:rtl/>
              </w:rPr>
              <w:t xml:space="preserve">محاولة التأثير على عملية </w:t>
            </w:r>
            <w:r w:rsidR="00AF74BC">
              <w:rPr>
                <w:rFonts w:cs="Arial" w:hint="cs"/>
                <w:rtl/>
              </w:rPr>
              <w:t>اتّخاذ</w:t>
            </w:r>
            <w:r w:rsidR="00AF74BC" w:rsidRPr="00954B87">
              <w:rPr>
                <w:rFonts w:cs="Arial"/>
                <w:rtl/>
              </w:rPr>
              <w:t xml:space="preserve"> </w:t>
            </w:r>
            <w:r w:rsidRPr="00954B87">
              <w:rPr>
                <w:rFonts w:cs="Arial"/>
                <w:rtl/>
              </w:rPr>
              <w:t xml:space="preserve">القرار </w:t>
            </w:r>
            <w:r w:rsidR="00AF74BC">
              <w:rPr>
                <w:rFonts w:cs="Arial" w:hint="cs"/>
                <w:rtl/>
              </w:rPr>
              <w:t>من قبل</w:t>
            </w:r>
            <w:r w:rsidR="00AF74BC" w:rsidRPr="00954B87">
              <w:rPr>
                <w:rFonts w:cs="Arial"/>
                <w:rtl/>
              </w:rPr>
              <w:t xml:space="preserve"> </w:t>
            </w:r>
            <w:r w:rsidRPr="00954B87">
              <w:rPr>
                <w:rFonts w:cs="Arial"/>
                <w:rtl/>
              </w:rPr>
              <w:t xml:space="preserve">السلطة المتعاقدة أثناء إجراءات منح </w:t>
            </w:r>
            <w:r w:rsidR="0094488D" w:rsidRPr="00954B87">
              <w:rPr>
                <w:rFonts w:cs="Arial"/>
                <w:rtl/>
              </w:rPr>
              <w:t>العقد</w:t>
            </w:r>
            <w:r w:rsidRPr="00954B87">
              <w:rPr>
                <w:rFonts w:cs="Arial"/>
                <w:rtl/>
              </w:rPr>
              <w:t>؛</w:t>
            </w:r>
          </w:p>
        </w:tc>
        <w:tc>
          <w:tcPr>
            <w:tcW w:w="1170" w:type="dxa"/>
            <w:vAlign w:val="center"/>
          </w:tcPr>
          <w:p w14:paraId="6078C2F4" w14:textId="1DA5F3C0" w:rsidR="00740A98" w:rsidRPr="00740A98" w:rsidRDefault="00740A98" w:rsidP="00954B87">
            <w:pPr>
              <w:bidi/>
              <w:jc w:val="center"/>
              <w:rPr>
                <w:rtl/>
              </w:rPr>
            </w:pPr>
            <w:r w:rsidRPr="002B1F0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1F06">
              <w:rPr>
                <w:noProof/>
              </w:rPr>
              <w:instrText xml:space="preserve"> FORMCHECKBOX </w:instrText>
            </w:r>
            <w:r w:rsidRPr="002B1F06">
              <w:rPr>
                <w:noProof/>
              </w:rPr>
            </w:r>
            <w:r w:rsidRPr="002B1F06">
              <w:rPr>
                <w:noProof/>
              </w:rPr>
              <w:fldChar w:fldCharType="separate"/>
            </w:r>
            <w:r w:rsidRPr="002B1F06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13DBECA6" w14:textId="6244F7E8" w:rsidR="00740A98" w:rsidRPr="00740A98" w:rsidRDefault="00740A98" w:rsidP="00954B87">
            <w:pPr>
              <w:bidi/>
              <w:jc w:val="center"/>
              <w:rPr>
                <w:rtl/>
              </w:rPr>
            </w:pPr>
            <w:r w:rsidRPr="002B1F0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1F06">
              <w:rPr>
                <w:noProof/>
              </w:rPr>
              <w:instrText xml:space="preserve"> FORMCHECKBOX </w:instrText>
            </w:r>
            <w:r w:rsidRPr="002B1F06">
              <w:rPr>
                <w:noProof/>
              </w:rPr>
            </w:r>
            <w:r w:rsidRPr="002B1F06">
              <w:rPr>
                <w:noProof/>
              </w:rPr>
              <w:fldChar w:fldCharType="separate"/>
            </w:r>
            <w:r w:rsidRPr="002B1F06">
              <w:rPr>
                <w:noProof/>
              </w:rPr>
              <w:fldChar w:fldCharType="end"/>
            </w:r>
          </w:p>
        </w:tc>
      </w:tr>
      <w:tr w:rsidR="00740A98" w14:paraId="168BB7E6" w14:textId="77777777" w:rsidTr="00954B87">
        <w:tc>
          <w:tcPr>
            <w:tcW w:w="6769" w:type="dxa"/>
            <w:vAlign w:val="center"/>
          </w:tcPr>
          <w:p w14:paraId="5302BAF4" w14:textId="3EC13821" w:rsidR="00740A98" w:rsidRPr="00954B87" w:rsidRDefault="0094488D" w:rsidP="00954B87">
            <w:pPr>
              <w:pStyle w:val="Paragrafoelenco"/>
              <w:numPr>
                <w:ilvl w:val="0"/>
                <w:numId w:val="13"/>
              </w:numPr>
              <w:bidi/>
              <w:ind w:left="432" w:hanging="144"/>
              <w:jc w:val="both"/>
              <w:rPr>
                <w:rFonts w:cs="Arial"/>
                <w:rtl/>
              </w:rPr>
            </w:pPr>
            <w:r w:rsidRPr="00954B87">
              <w:rPr>
                <w:rFonts w:cs="Arial"/>
                <w:rtl/>
              </w:rPr>
              <w:t>محاولة الحصول على معلومات سرية قد تمنحه ميزة غير مشروعة في إجراءات منح العقد</w:t>
            </w:r>
            <w:r w:rsidR="00AF74BC" w:rsidRPr="00012D0D">
              <w:rPr>
                <w:rFonts w:cs="Arial"/>
                <w:rtl/>
              </w:rPr>
              <w:t>؛</w:t>
            </w:r>
          </w:p>
        </w:tc>
        <w:tc>
          <w:tcPr>
            <w:tcW w:w="1170" w:type="dxa"/>
            <w:vAlign w:val="center"/>
          </w:tcPr>
          <w:p w14:paraId="2ACAF344" w14:textId="0284BDE8" w:rsidR="00740A98" w:rsidRPr="00740A98" w:rsidRDefault="00740A98" w:rsidP="00954B87">
            <w:pPr>
              <w:bidi/>
              <w:jc w:val="center"/>
              <w:rPr>
                <w:rtl/>
              </w:rPr>
            </w:pPr>
            <w:r w:rsidRPr="002B1F0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1F06">
              <w:rPr>
                <w:noProof/>
              </w:rPr>
              <w:instrText xml:space="preserve"> FORMCHECKBOX </w:instrText>
            </w:r>
            <w:r w:rsidRPr="002B1F06">
              <w:rPr>
                <w:noProof/>
              </w:rPr>
            </w:r>
            <w:r w:rsidRPr="002B1F06">
              <w:rPr>
                <w:noProof/>
              </w:rPr>
              <w:fldChar w:fldCharType="separate"/>
            </w:r>
            <w:r w:rsidRPr="002B1F06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46E33C43" w14:textId="0AE7650A" w:rsidR="00740A98" w:rsidRPr="00740A98" w:rsidRDefault="00740A98" w:rsidP="00954B87">
            <w:pPr>
              <w:bidi/>
              <w:jc w:val="center"/>
              <w:rPr>
                <w:rtl/>
              </w:rPr>
            </w:pPr>
            <w:r w:rsidRPr="002B1F0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1F06">
              <w:rPr>
                <w:noProof/>
              </w:rPr>
              <w:instrText xml:space="preserve"> FORMCHECKBOX </w:instrText>
            </w:r>
            <w:r w:rsidRPr="002B1F06">
              <w:rPr>
                <w:noProof/>
              </w:rPr>
            </w:r>
            <w:r w:rsidRPr="002B1F06">
              <w:rPr>
                <w:noProof/>
              </w:rPr>
              <w:fldChar w:fldCharType="separate"/>
            </w:r>
            <w:r w:rsidRPr="002B1F06">
              <w:rPr>
                <w:noProof/>
              </w:rPr>
              <w:fldChar w:fldCharType="end"/>
            </w:r>
          </w:p>
        </w:tc>
      </w:tr>
      <w:tr w:rsidR="00740A98" w14:paraId="3085B046" w14:textId="77777777" w:rsidTr="00954B87">
        <w:tc>
          <w:tcPr>
            <w:tcW w:w="6769" w:type="dxa"/>
            <w:vAlign w:val="center"/>
          </w:tcPr>
          <w:p w14:paraId="24B0E588" w14:textId="1766BE6C" w:rsidR="00740A98" w:rsidRPr="00CF1B81" w:rsidRDefault="00740A98" w:rsidP="00180C39">
            <w:pPr>
              <w:bidi/>
              <w:jc w:val="both"/>
              <w:rPr>
                <w:rFonts w:cs="Arial"/>
                <w:rtl/>
              </w:rPr>
            </w:pPr>
            <w:r w:rsidRPr="00CF1B81">
              <w:rPr>
                <w:rFonts w:cs="Arial"/>
                <w:b/>
                <w:bCs/>
                <w:rtl/>
              </w:rPr>
              <w:t>(د)</w:t>
            </w:r>
            <w:r w:rsidRPr="00CF1B81">
              <w:rPr>
                <w:rFonts w:cs="Arial"/>
                <w:rtl/>
              </w:rPr>
              <w:t xml:space="preserve"> ث</w:t>
            </w:r>
            <w:r w:rsidR="00AF74BC">
              <w:rPr>
                <w:rFonts w:cs="Arial" w:hint="cs"/>
                <w:rtl/>
              </w:rPr>
              <w:t>َ</w:t>
            </w:r>
            <w:r w:rsidRPr="00CF1B81">
              <w:rPr>
                <w:rFonts w:cs="Arial"/>
                <w:rtl/>
              </w:rPr>
              <w:t>ب</w:t>
            </w:r>
            <w:r w:rsidR="00AF74BC">
              <w:rPr>
                <w:rFonts w:cs="Arial" w:hint="cs"/>
                <w:rtl/>
              </w:rPr>
              <w:t>ُ</w:t>
            </w:r>
            <w:r w:rsidRPr="00CF1B81">
              <w:rPr>
                <w:rFonts w:cs="Arial"/>
                <w:rtl/>
              </w:rPr>
              <w:t>ت</w:t>
            </w:r>
            <w:r w:rsidR="00AF74BC">
              <w:rPr>
                <w:rFonts w:cs="Arial" w:hint="cs"/>
                <w:rtl/>
              </w:rPr>
              <w:t>َ</w:t>
            </w:r>
            <w:r w:rsidRPr="00CF1B81">
              <w:rPr>
                <w:rFonts w:cs="Arial"/>
                <w:rtl/>
              </w:rPr>
              <w:t xml:space="preserve"> بحكم نهائي أن</w:t>
            </w:r>
            <w:r w:rsidR="00AF74BC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 xml:space="preserve"> الشخص مذنب بأي</w:t>
            </w:r>
            <w:r w:rsidR="00AF74BC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 xml:space="preserve"> من الآتي:</w:t>
            </w:r>
          </w:p>
        </w:tc>
        <w:tc>
          <w:tcPr>
            <w:tcW w:w="2247" w:type="dxa"/>
            <w:gridSpan w:val="2"/>
            <w:vAlign w:val="center"/>
          </w:tcPr>
          <w:p w14:paraId="26C00B7E" w14:textId="77777777" w:rsidR="00740A98" w:rsidRPr="00740A98" w:rsidRDefault="00740A98" w:rsidP="00954B87">
            <w:pPr>
              <w:bidi/>
              <w:jc w:val="center"/>
              <w:rPr>
                <w:rtl/>
              </w:rPr>
            </w:pPr>
          </w:p>
        </w:tc>
      </w:tr>
      <w:tr w:rsidR="00F07388" w14:paraId="419C50BF" w14:textId="77777777" w:rsidTr="00954B87">
        <w:trPr>
          <w:trHeight w:val="377"/>
        </w:trPr>
        <w:tc>
          <w:tcPr>
            <w:tcW w:w="6769" w:type="dxa"/>
            <w:vAlign w:val="center"/>
          </w:tcPr>
          <w:p w14:paraId="511B1872" w14:textId="48C2F949" w:rsidR="00F07388" w:rsidRPr="00CD0F9A" w:rsidRDefault="00CD0F9A" w:rsidP="00954B87">
            <w:pPr>
              <w:bidi/>
              <w:ind w:left="1008" w:hanging="720"/>
              <w:rPr>
                <w:rtl/>
              </w:rPr>
            </w:pPr>
            <w:proofErr w:type="spellStart"/>
            <w:r>
              <w:rPr>
                <w:rFonts w:cs="Arial"/>
                <w:color w:val="000000" w:themeColor="text1"/>
                <w:lang w:val="en-US" w:bidi="ar-LB"/>
              </w:rPr>
              <w:t>i</w:t>
            </w:r>
            <w:proofErr w:type="spellEnd"/>
            <w:r>
              <w:rPr>
                <w:rFonts w:cs="Arial" w:hint="cs"/>
                <w:color w:val="000000" w:themeColor="text1"/>
                <w:rtl/>
                <w:lang w:val="en-US" w:bidi="ar-LB"/>
              </w:rPr>
              <w:t xml:space="preserve">.       </w:t>
            </w:r>
            <w:r w:rsidR="00F07388" w:rsidRPr="00CD0F9A">
              <w:rPr>
                <w:rtl/>
              </w:rPr>
              <w:t>الاحتيال؛</w:t>
            </w:r>
          </w:p>
        </w:tc>
        <w:tc>
          <w:tcPr>
            <w:tcW w:w="1170" w:type="dxa"/>
            <w:vAlign w:val="center"/>
          </w:tcPr>
          <w:p w14:paraId="17859D4B" w14:textId="21FCBCC7" w:rsidR="00F07388" w:rsidRPr="00740A98" w:rsidRDefault="00F0738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7BF0027C" w14:textId="5710E731" w:rsidR="00F07388" w:rsidRPr="00740A98" w:rsidRDefault="00F0738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  <w:tr w:rsidR="00F07388" w14:paraId="63ED0DBF" w14:textId="77777777" w:rsidTr="00954B87">
        <w:trPr>
          <w:trHeight w:val="368"/>
        </w:trPr>
        <w:tc>
          <w:tcPr>
            <w:tcW w:w="6769" w:type="dxa"/>
            <w:vAlign w:val="center"/>
          </w:tcPr>
          <w:p w14:paraId="05E88020" w14:textId="7AE23338" w:rsidR="00F07388" w:rsidRPr="00954B87" w:rsidRDefault="00F07388" w:rsidP="00954B87">
            <w:pPr>
              <w:pStyle w:val="Paragrafoelenco"/>
              <w:numPr>
                <w:ilvl w:val="0"/>
                <w:numId w:val="19"/>
              </w:numPr>
              <w:bidi/>
              <w:jc w:val="both"/>
              <w:rPr>
                <w:rFonts w:cs="Arial"/>
                <w:rtl/>
              </w:rPr>
            </w:pPr>
            <w:r w:rsidRPr="00954B87">
              <w:rPr>
                <w:rFonts w:cs="Arial"/>
                <w:rtl/>
              </w:rPr>
              <w:t>الفساد؛</w:t>
            </w:r>
          </w:p>
        </w:tc>
        <w:tc>
          <w:tcPr>
            <w:tcW w:w="1170" w:type="dxa"/>
            <w:vAlign w:val="center"/>
          </w:tcPr>
          <w:p w14:paraId="43880911" w14:textId="5733DA98" w:rsidR="00F07388" w:rsidRPr="00740A98" w:rsidRDefault="00F0738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54D0A8EA" w14:textId="21C2438B" w:rsidR="00F07388" w:rsidRPr="00740A98" w:rsidRDefault="00F0738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  <w:tr w:rsidR="00F07388" w14:paraId="1CE5B11A" w14:textId="77777777" w:rsidTr="00954B87">
        <w:trPr>
          <w:trHeight w:val="368"/>
        </w:trPr>
        <w:tc>
          <w:tcPr>
            <w:tcW w:w="6769" w:type="dxa"/>
            <w:vAlign w:val="center"/>
          </w:tcPr>
          <w:p w14:paraId="65E6FCE5" w14:textId="1771F7E0" w:rsidR="00F07388" w:rsidRPr="00954B87" w:rsidRDefault="00F07388" w:rsidP="00954B87">
            <w:pPr>
              <w:pStyle w:val="Paragrafoelenco"/>
              <w:numPr>
                <w:ilvl w:val="0"/>
                <w:numId w:val="19"/>
              </w:numPr>
              <w:bidi/>
              <w:jc w:val="both"/>
              <w:rPr>
                <w:rFonts w:cs="Arial"/>
                <w:rtl/>
              </w:rPr>
            </w:pPr>
            <w:r w:rsidRPr="00954B87">
              <w:rPr>
                <w:rFonts w:cs="Arial"/>
                <w:rtl/>
              </w:rPr>
              <w:t>سلوك متعل</w:t>
            </w:r>
            <w:r w:rsidR="00CD0F9A">
              <w:rPr>
                <w:rFonts w:cs="Arial" w:hint="cs"/>
                <w:rtl/>
              </w:rPr>
              <w:t>ّ</w:t>
            </w:r>
            <w:r w:rsidRPr="00954B87">
              <w:rPr>
                <w:rFonts w:cs="Arial"/>
                <w:rtl/>
              </w:rPr>
              <w:t>ق بمنظ</w:t>
            </w:r>
            <w:r w:rsidR="00CD0F9A">
              <w:rPr>
                <w:rFonts w:cs="Arial" w:hint="cs"/>
                <w:rtl/>
              </w:rPr>
              <w:t>ّ</w:t>
            </w:r>
            <w:r w:rsidRPr="00954B87">
              <w:rPr>
                <w:rFonts w:cs="Arial"/>
                <w:rtl/>
              </w:rPr>
              <w:t>مة إجرامية؛</w:t>
            </w:r>
          </w:p>
        </w:tc>
        <w:tc>
          <w:tcPr>
            <w:tcW w:w="1170" w:type="dxa"/>
            <w:vAlign w:val="center"/>
          </w:tcPr>
          <w:p w14:paraId="6980C2B8" w14:textId="28D91DBE" w:rsidR="00F07388" w:rsidRPr="00740A98" w:rsidRDefault="00F0738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0BBAEB68" w14:textId="5DDD204C" w:rsidR="00F07388" w:rsidRPr="00740A98" w:rsidRDefault="00F0738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  <w:tr w:rsidR="00F07388" w14:paraId="0C8F4E5E" w14:textId="77777777" w:rsidTr="00954B87">
        <w:trPr>
          <w:trHeight w:val="359"/>
        </w:trPr>
        <w:tc>
          <w:tcPr>
            <w:tcW w:w="6769" w:type="dxa"/>
            <w:vAlign w:val="center"/>
          </w:tcPr>
          <w:p w14:paraId="699FF829" w14:textId="0A3F0BB2" w:rsidR="00F07388" w:rsidRPr="00954B87" w:rsidRDefault="00F07388" w:rsidP="00954B87">
            <w:pPr>
              <w:pStyle w:val="Paragrafoelenco"/>
              <w:numPr>
                <w:ilvl w:val="0"/>
                <w:numId w:val="19"/>
              </w:numPr>
              <w:bidi/>
              <w:jc w:val="both"/>
              <w:rPr>
                <w:rFonts w:cs="Arial"/>
                <w:rtl/>
              </w:rPr>
            </w:pPr>
            <w:r w:rsidRPr="00954B87">
              <w:rPr>
                <w:rFonts w:cs="Arial"/>
                <w:rtl/>
              </w:rPr>
              <w:t>غسل الأموال أو تمويل الإرهاب؛</w:t>
            </w:r>
          </w:p>
        </w:tc>
        <w:tc>
          <w:tcPr>
            <w:tcW w:w="1170" w:type="dxa"/>
            <w:vAlign w:val="center"/>
          </w:tcPr>
          <w:p w14:paraId="39002485" w14:textId="15F0BC00" w:rsidR="00F07388" w:rsidRPr="00740A98" w:rsidRDefault="00F0738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5585E42C" w14:textId="5EA89CEA" w:rsidR="00F07388" w:rsidRPr="00740A98" w:rsidRDefault="00F0738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  <w:tr w:rsidR="00F07388" w14:paraId="4FB6A999" w14:textId="77777777" w:rsidTr="00954B87">
        <w:trPr>
          <w:trHeight w:val="620"/>
        </w:trPr>
        <w:tc>
          <w:tcPr>
            <w:tcW w:w="6769" w:type="dxa"/>
            <w:vAlign w:val="center"/>
          </w:tcPr>
          <w:p w14:paraId="1A6307DA" w14:textId="319A62EC" w:rsidR="00F07388" w:rsidRPr="00954B87" w:rsidRDefault="00F07388" w:rsidP="00954B87">
            <w:pPr>
              <w:pStyle w:val="Paragrafoelenco"/>
              <w:numPr>
                <w:ilvl w:val="0"/>
                <w:numId w:val="19"/>
              </w:numPr>
              <w:bidi/>
              <w:jc w:val="both"/>
              <w:rPr>
                <w:rFonts w:cs="Arial"/>
                <w:rtl/>
              </w:rPr>
            </w:pPr>
            <w:r w:rsidRPr="00954B87">
              <w:rPr>
                <w:rFonts w:cs="Arial"/>
                <w:rtl/>
              </w:rPr>
              <w:t>الجرائم الإرهابية أو الجرائم المتعل</w:t>
            </w:r>
            <w:r w:rsidR="00CD0F9A">
              <w:rPr>
                <w:rFonts w:cs="Arial" w:hint="cs"/>
                <w:rtl/>
              </w:rPr>
              <w:t>ّ</w:t>
            </w:r>
            <w:r w:rsidRPr="00954B87">
              <w:rPr>
                <w:rFonts w:cs="Arial"/>
                <w:rtl/>
              </w:rPr>
              <w:t xml:space="preserve">قة بالأنشطة الإرهابية، وكذلك التحريض على ارتكاب مثل هذه الجرائم أو المساعدة </w:t>
            </w:r>
            <w:r w:rsidR="00CD0F9A">
              <w:rPr>
                <w:rFonts w:cs="Arial" w:hint="cs"/>
                <w:rtl/>
              </w:rPr>
              <w:t>في</w:t>
            </w:r>
            <w:r w:rsidR="00CD0F9A" w:rsidRPr="00954B87">
              <w:rPr>
                <w:rFonts w:cs="Arial"/>
                <w:rtl/>
              </w:rPr>
              <w:t xml:space="preserve">ها </w:t>
            </w:r>
            <w:r w:rsidRPr="00954B87">
              <w:rPr>
                <w:rFonts w:cs="Arial"/>
                <w:rtl/>
              </w:rPr>
              <w:t xml:space="preserve">أو </w:t>
            </w:r>
            <w:r w:rsidR="00CD0F9A" w:rsidRPr="00CD0F9A">
              <w:rPr>
                <w:rFonts w:cs="Arial"/>
                <w:rtl/>
              </w:rPr>
              <w:t xml:space="preserve">التواطؤ </w:t>
            </w:r>
            <w:r w:rsidRPr="00954B87">
              <w:rPr>
                <w:rFonts w:cs="Arial"/>
                <w:rtl/>
              </w:rPr>
              <w:t>أو محاولة ارتكابها؛</w:t>
            </w:r>
          </w:p>
        </w:tc>
        <w:tc>
          <w:tcPr>
            <w:tcW w:w="1170" w:type="dxa"/>
            <w:vAlign w:val="center"/>
          </w:tcPr>
          <w:p w14:paraId="6430F848" w14:textId="0E174F37" w:rsidR="00F07388" w:rsidRPr="00740A98" w:rsidRDefault="00F0738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45B1C3F0" w14:textId="4BF0BCB5" w:rsidR="00F07388" w:rsidRPr="00740A98" w:rsidRDefault="00F0738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  <w:tr w:rsidR="00F07388" w14:paraId="6598EC88" w14:textId="77777777" w:rsidTr="00954B87">
        <w:trPr>
          <w:trHeight w:val="368"/>
        </w:trPr>
        <w:tc>
          <w:tcPr>
            <w:tcW w:w="6769" w:type="dxa"/>
            <w:vAlign w:val="center"/>
          </w:tcPr>
          <w:p w14:paraId="187D32B7" w14:textId="0AD1D134" w:rsidR="00F07388" w:rsidRPr="00954B87" w:rsidRDefault="00F07388" w:rsidP="00954B87">
            <w:pPr>
              <w:pStyle w:val="Paragrafoelenco"/>
              <w:numPr>
                <w:ilvl w:val="0"/>
                <w:numId w:val="19"/>
              </w:numPr>
              <w:bidi/>
              <w:jc w:val="both"/>
              <w:rPr>
                <w:rFonts w:cs="Arial"/>
                <w:rtl/>
              </w:rPr>
            </w:pPr>
            <w:r w:rsidRPr="00954B87">
              <w:rPr>
                <w:rFonts w:cs="Arial"/>
                <w:rtl/>
              </w:rPr>
              <w:t>عمالة الأطفال أو غيرها من الجرائم المتعلقة بالاتجار بالبشر؛</w:t>
            </w:r>
          </w:p>
        </w:tc>
        <w:tc>
          <w:tcPr>
            <w:tcW w:w="1170" w:type="dxa"/>
            <w:vAlign w:val="center"/>
          </w:tcPr>
          <w:p w14:paraId="160F647C" w14:textId="43E670C3" w:rsidR="00F07388" w:rsidRPr="00740A98" w:rsidRDefault="00F0738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678E9FE4" w14:textId="07B65B27" w:rsidR="00F07388" w:rsidRPr="00740A98" w:rsidRDefault="00F0738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  <w:tr w:rsidR="00F07388" w14:paraId="60CB7A9F" w14:textId="77777777" w:rsidTr="00954B87">
        <w:trPr>
          <w:trHeight w:val="377"/>
        </w:trPr>
        <w:tc>
          <w:tcPr>
            <w:tcW w:w="6769" w:type="dxa"/>
            <w:vAlign w:val="center"/>
          </w:tcPr>
          <w:p w14:paraId="7B69C628" w14:textId="596FC6F4" w:rsidR="00F07388" w:rsidRPr="00CF1B81" w:rsidRDefault="00CD0F9A" w:rsidP="00CD0F9A">
            <w:pPr>
              <w:bidi/>
              <w:jc w:val="both"/>
              <w:rPr>
                <w:rFonts w:cs="Arial"/>
                <w:rtl/>
              </w:rPr>
            </w:pPr>
            <w:r w:rsidRPr="00CF1B81">
              <w:rPr>
                <w:rFonts w:cs="Arial"/>
                <w:rtl/>
              </w:rPr>
              <w:t xml:space="preserve">(هـ) </w:t>
            </w:r>
            <w:r>
              <w:rPr>
                <w:rFonts w:cs="Arial" w:hint="cs"/>
                <w:rtl/>
              </w:rPr>
              <w:t>إظهار نقص</w:t>
            </w:r>
            <w:r w:rsidRPr="00CF1B81">
              <w:rPr>
                <w:rFonts w:cs="Arial"/>
                <w:rtl/>
              </w:rPr>
              <w:t xml:space="preserve"> كبير في الامتثال للالتزامات الرئيسية </w:t>
            </w:r>
            <w:r w:rsidRPr="00CD0F9A">
              <w:rPr>
                <w:rFonts w:cs="Arial"/>
                <w:rtl/>
              </w:rPr>
              <w:t>أثناء تنفيذ</w:t>
            </w:r>
            <w:r>
              <w:rPr>
                <w:rFonts w:cs="Arial" w:hint="cs"/>
                <w:rtl/>
              </w:rPr>
              <w:t xml:space="preserve"> </w:t>
            </w:r>
            <w:r w:rsidRPr="00CF1B81">
              <w:rPr>
                <w:rFonts w:cs="Arial"/>
                <w:rtl/>
              </w:rPr>
              <w:t>عقد أو اتفاقية ممو</w:t>
            </w:r>
            <w:r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>لة من ميزانية الات</w:t>
            </w:r>
            <w:r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>حاد، مم</w:t>
            </w:r>
            <w:r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>ا أد</w:t>
            </w:r>
            <w:r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>ى إلى إنهائه المبك</w:t>
            </w:r>
            <w:r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>ر أو تطبيق تعويضات مقطوعة أو عقوبات تعاقدية أخرى، أو تم</w:t>
            </w:r>
            <w:r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 xml:space="preserve"> اكتشاف</w:t>
            </w:r>
            <w:r>
              <w:rPr>
                <w:rFonts w:cs="Arial" w:hint="cs"/>
                <w:rtl/>
              </w:rPr>
              <w:t xml:space="preserve"> ذلك</w:t>
            </w:r>
            <w:r w:rsidRPr="00CF1B81">
              <w:rPr>
                <w:rFonts w:cs="Arial"/>
                <w:rtl/>
              </w:rPr>
              <w:t xml:space="preserve"> بعد عمليات ال</w:t>
            </w:r>
            <w:r>
              <w:rPr>
                <w:rFonts w:cs="Arial" w:hint="cs"/>
                <w:rtl/>
              </w:rPr>
              <w:t>فحص</w:t>
            </w:r>
            <w:r w:rsidRPr="00CF1B81">
              <w:rPr>
                <w:rFonts w:cs="Arial"/>
                <w:rtl/>
              </w:rPr>
              <w:t xml:space="preserve"> أو التدقيق أو التحقيقات </w:t>
            </w:r>
            <w:r w:rsidRPr="00CD0F9A">
              <w:rPr>
                <w:rFonts w:cs="Arial"/>
                <w:rtl/>
              </w:rPr>
              <w:t>من قبل جهة التعاقد أو مكتب مكافحة الاحتيال الأوروبي</w:t>
            </w:r>
            <w:r w:rsidRPr="00CD0F9A">
              <w:rPr>
                <w:rFonts w:cs="Arial"/>
              </w:rPr>
              <w:t xml:space="preserve"> (OLAF) </w:t>
            </w:r>
            <w:r w:rsidRPr="00CD0F9A">
              <w:rPr>
                <w:rFonts w:cs="Arial"/>
                <w:rtl/>
              </w:rPr>
              <w:t>أو محكمة المدق</w:t>
            </w:r>
            <w:r>
              <w:rPr>
                <w:rFonts w:cs="Arial" w:hint="cs"/>
                <w:rtl/>
              </w:rPr>
              <w:t>ّ</w:t>
            </w:r>
            <w:r w:rsidRPr="00CD0F9A">
              <w:rPr>
                <w:rFonts w:cs="Arial"/>
                <w:rtl/>
              </w:rPr>
              <w:t>قين</w:t>
            </w:r>
            <w:r w:rsidRPr="00CF1B81">
              <w:rPr>
                <w:rFonts w:cs="Arial"/>
                <w:rtl/>
              </w:rPr>
              <w:t>؛</w:t>
            </w:r>
          </w:p>
        </w:tc>
        <w:tc>
          <w:tcPr>
            <w:tcW w:w="1170" w:type="dxa"/>
            <w:vAlign w:val="center"/>
          </w:tcPr>
          <w:p w14:paraId="23E3D416" w14:textId="398295D5" w:rsidR="00F07388" w:rsidRPr="00740A98" w:rsidRDefault="00F0738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764C1B98" w14:textId="44650EAF" w:rsidR="00F07388" w:rsidRPr="00740A98" w:rsidRDefault="00F0738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  <w:tr w:rsidR="00522F49" w14:paraId="512E57BD" w14:textId="77777777" w:rsidTr="00954B87">
        <w:tc>
          <w:tcPr>
            <w:tcW w:w="6769" w:type="dxa"/>
            <w:vAlign w:val="center"/>
          </w:tcPr>
          <w:p w14:paraId="64741E50" w14:textId="14009B78" w:rsidR="00522F49" w:rsidRPr="00CF1B81" w:rsidRDefault="00522F49" w:rsidP="00522F49">
            <w:pPr>
              <w:bidi/>
              <w:jc w:val="both"/>
              <w:rPr>
                <w:rFonts w:cs="Arial"/>
                <w:rtl/>
              </w:rPr>
            </w:pPr>
            <w:r w:rsidRPr="00CF1B81">
              <w:rPr>
                <w:rFonts w:cs="Arial"/>
                <w:rtl/>
              </w:rPr>
              <w:lastRenderedPageBreak/>
              <w:t>(و) ث</w:t>
            </w:r>
            <w:r>
              <w:rPr>
                <w:rFonts w:cs="Arial" w:hint="cs"/>
                <w:rtl/>
              </w:rPr>
              <w:t>َ</w:t>
            </w:r>
            <w:r w:rsidRPr="00CF1B81">
              <w:rPr>
                <w:rFonts w:cs="Arial"/>
                <w:rtl/>
              </w:rPr>
              <w:t>ب</w:t>
            </w:r>
            <w:r>
              <w:rPr>
                <w:rFonts w:cs="Arial" w:hint="cs"/>
                <w:rtl/>
              </w:rPr>
              <w:t>ُ</w:t>
            </w:r>
            <w:r w:rsidRPr="00CF1B81">
              <w:rPr>
                <w:rFonts w:cs="Arial"/>
                <w:rtl/>
              </w:rPr>
              <w:t>ت بموجب حكم نهائي أو قرار إداري نهائي أن</w:t>
            </w:r>
            <w:r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 xml:space="preserve"> الشخص</w:t>
            </w:r>
            <w:r>
              <w:rPr>
                <w:rFonts w:cs="Arial" w:hint="cs"/>
                <w:rtl/>
              </w:rPr>
              <w:t xml:space="preserve"> قد</w:t>
            </w:r>
            <w:r w:rsidRPr="00CF1B81">
              <w:rPr>
                <w:rFonts w:cs="Arial"/>
                <w:rtl/>
              </w:rPr>
              <w:t xml:space="preserve"> ارتكب مخالفة بموجب المادة </w:t>
            </w:r>
            <w:r>
              <w:rPr>
                <w:rFonts w:ascii="Calibri" w:hAnsi="Calibri" w:cs="Calibri"/>
                <w:rtl/>
              </w:rPr>
              <w:t>١</w:t>
            </w:r>
            <w:r>
              <w:rPr>
                <w:rFonts w:cs="Arial" w:hint="cs"/>
                <w:rtl/>
              </w:rPr>
              <w:t>(</w:t>
            </w:r>
            <w:r>
              <w:rPr>
                <w:rFonts w:ascii="Calibri" w:hAnsi="Calibri" w:cs="Calibri"/>
                <w:rtl/>
              </w:rPr>
              <w:t>٢</w:t>
            </w:r>
            <w:r>
              <w:rPr>
                <w:rFonts w:cs="Arial" w:hint="cs"/>
                <w:rtl/>
              </w:rPr>
              <w:t xml:space="preserve">) </w:t>
            </w:r>
            <w:r w:rsidRPr="00CF1B81">
              <w:rPr>
                <w:rFonts w:cs="Arial"/>
                <w:rtl/>
              </w:rPr>
              <w:t xml:space="preserve">من </w:t>
            </w:r>
            <w:r>
              <w:rPr>
                <w:rFonts w:cs="Arial" w:hint="cs"/>
                <w:rtl/>
              </w:rPr>
              <w:t>نظام</w:t>
            </w:r>
            <w:r w:rsidRPr="00CF1B81">
              <w:rPr>
                <w:rFonts w:cs="Arial"/>
                <w:rtl/>
              </w:rPr>
              <w:t xml:space="preserve"> المجلس (المفوضية الأوروبية،</w:t>
            </w:r>
            <w:r>
              <w:rPr>
                <w:rFonts w:cs="Arial" w:hint="cs"/>
                <w:rtl/>
                <w:lang w:bidi="ar-LB"/>
              </w:rPr>
              <w:t xml:space="preserve"> </w:t>
            </w:r>
            <w:r w:rsidRPr="00522F49">
              <w:rPr>
                <w:rFonts w:cs="Arial"/>
                <w:rtl/>
                <w:lang w:bidi="ar-LB"/>
              </w:rPr>
              <w:t>الجماعة الأوروبية للطاقة الذرية</w:t>
            </w:r>
            <w:r w:rsidRPr="00CF1B81"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 xml:space="preserve">- </w:t>
            </w:r>
            <w:r w:rsidRPr="00CF1B81">
              <w:rPr>
                <w:rFonts w:cs="Arial"/>
                <w:rtl/>
              </w:rPr>
              <w:t xml:space="preserve">يوراتوم) رقم </w:t>
            </w:r>
            <w:r w:rsidRPr="00954B87">
              <w:rPr>
                <w:rFonts w:ascii="Arial" w:hAnsi="Arial" w:cs="Arial"/>
                <w:rtl/>
              </w:rPr>
              <w:t>٢</w:t>
            </w:r>
            <w:r w:rsidRPr="00522F49">
              <w:rPr>
                <w:rFonts w:ascii="Arial" w:hAnsi="Arial" w:cs="Arial"/>
                <w:rtl/>
              </w:rPr>
              <w:t>٩٨٨</w:t>
            </w:r>
            <w:r w:rsidRPr="00954B87">
              <w:rPr>
                <w:rFonts w:ascii="Arial" w:hAnsi="Arial" w:cs="Arial"/>
                <w:rtl/>
              </w:rPr>
              <w:t>/</w:t>
            </w:r>
            <w:r w:rsidRPr="00522F49">
              <w:rPr>
                <w:rFonts w:ascii="Arial" w:hAnsi="Arial" w:cs="Arial"/>
                <w:rtl/>
              </w:rPr>
              <w:t>٩</w:t>
            </w:r>
            <w:r w:rsidRPr="00954B87">
              <w:rPr>
                <w:rFonts w:ascii="Arial" w:hAnsi="Arial" w:cs="Arial"/>
                <w:rtl/>
              </w:rPr>
              <w:t>٥</w:t>
            </w:r>
            <w:r w:rsidRPr="00CF1B81">
              <w:rPr>
                <w:rFonts w:cs="Arial"/>
                <w:rtl/>
              </w:rPr>
              <w:t>؛</w:t>
            </w:r>
          </w:p>
        </w:tc>
        <w:tc>
          <w:tcPr>
            <w:tcW w:w="1170" w:type="dxa"/>
            <w:vAlign w:val="center"/>
          </w:tcPr>
          <w:p w14:paraId="55BBCD03" w14:textId="027B2725" w:rsidR="00522F49" w:rsidRPr="008B78AB" w:rsidRDefault="00522F49" w:rsidP="00954B87">
            <w:pPr>
              <w:bidi/>
              <w:jc w:val="center"/>
              <w:rPr>
                <w:noProof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20B4BFC9" w14:textId="4999692B" w:rsidR="00522F49" w:rsidRPr="008B78AB" w:rsidRDefault="00522F49" w:rsidP="00954B87">
            <w:pPr>
              <w:bidi/>
              <w:jc w:val="center"/>
              <w:rPr>
                <w:noProof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  <w:tr w:rsidR="00522F49" w14:paraId="2F69017B" w14:textId="77777777" w:rsidTr="00954B87">
        <w:trPr>
          <w:trHeight w:val="917"/>
        </w:trPr>
        <w:tc>
          <w:tcPr>
            <w:tcW w:w="6769" w:type="dxa"/>
            <w:vAlign w:val="center"/>
          </w:tcPr>
          <w:p w14:paraId="04ED5E65" w14:textId="0A204D64" w:rsidR="00522F49" w:rsidRPr="00CF1B81" w:rsidRDefault="00522F49" w:rsidP="00522F49">
            <w:pPr>
              <w:bidi/>
              <w:jc w:val="both"/>
              <w:rPr>
                <w:rFonts w:cs="Arial"/>
                <w:rtl/>
              </w:rPr>
            </w:pPr>
            <w:r w:rsidRPr="00CF1B81">
              <w:rPr>
                <w:rFonts w:cs="Arial"/>
                <w:rtl/>
              </w:rPr>
              <w:t>(ز) ث</w:t>
            </w:r>
            <w:r>
              <w:rPr>
                <w:rFonts w:cs="Arial" w:hint="cs"/>
                <w:rtl/>
              </w:rPr>
              <w:t>َ</w:t>
            </w:r>
            <w:r w:rsidRPr="00CF1B81">
              <w:rPr>
                <w:rFonts w:cs="Arial"/>
                <w:rtl/>
              </w:rPr>
              <w:t>ب</w:t>
            </w:r>
            <w:r>
              <w:rPr>
                <w:rFonts w:cs="Arial" w:hint="cs"/>
                <w:rtl/>
              </w:rPr>
              <w:t>ُ</w:t>
            </w:r>
            <w:r w:rsidRPr="00CF1B81">
              <w:rPr>
                <w:rFonts w:cs="Arial"/>
                <w:rtl/>
              </w:rPr>
              <w:t>ت</w:t>
            </w:r>
            <w:r w:rsidRPr="00CF1B81" w:rsidDel="00522F49">
              <w:rPr>
                <w:rFonts w:cs="Arial"/>
                <w:rtl/>
              </w:rPr>
              <w:t xml:space="preserve"> </w:t>
            </w:r>
            <w:r w:rsidRPr="00CF1B81">
              <w:rPr>
                <w:rFonts w:cs="Arial"/>
                <w:rtl/>
              </w:rPr>
              <w:t>بموجب حكم نهائي أو قرار إداري نهائي أن</w:t>
            </w:r>
            <w:r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 xml:space="preserve"> الشخص قد أنشأ كيانًا بموجب </w:t>
            </w:r>
            <w:r w:rsidRPr="00522F49">
              <w:rPr>
                <w:rFonts w:cs="Arial"/>
                <w:rtl/>
              </w:rPr>
              <w:t>اختصاص قضائي</w:t>
            </w:r>
            <w:r w:rsidRPr="00522F49" w:rsidDel="00522F49">
              <w:rPr>
                <w:rFonts w:cs="Arial"/>
                <w:rtl/>
              </w:rPr>
              <w:t xml:space="preserve"> </w:t>
            </w:r>
            <w:r w:rsidRPr="00CF1B81">
              <w:rPr>
                <w:rFonts w:cs="Arial"/>
                <w:rtl/>
              </w:rPr>
              <w:t xml:space="preserve">مختلف بقصد </w:t>
            </w:r>
            <w:r w:rsidRPr="00522F49">
              <w:rPr>
                <w:rFonts w:cs="Arial"/>
                <w:rtl/>
              </w:rPr>
              <w:t>التهر</w:t>
            </w:r>
            <w:r>
              <w:rPr>
                <w:rFonts w:cs="Arial" w:hint="cs"/>
                <w:rtl/>
              </w:rPr>
              <w:t>ّ</w:t>
            </w:r>
            <w:r w:rsidRPr="00522F49">
              <w:rPr>
                <w:rFonts w:cs="Arial"/>
                <w:rtl/>
              </w:rPr>
              <w:t>ب</w:t>
            </w:r>
            <w:r>
              <w:rPr>
                <w:rFonts w:cs="Arial" w:hint="cs"/>
                <w:rtl/>
              </w:rPr>
              <w:t xml:space="preserve"> من</w:t>
            </w:r>
            <w:r w:rsidRPr="00CF1B81">
              <w:rPr>
                <w:rFonts w:cs="Arial"/>
                <w:rtl/>
              </w:rPr>
              <w:t xml:space="preserve"> الالتزامات المالية أو الاجتماعية أو أي التزامات قانونية أخرى في </w:t>
            </w:r>
            <w:r w:rsidRPr="00522F49">
              <w:rPr>
                <w:rFonts w:cs="Arial"/>
                <w:rtl/>
              </w:rPr>
              <w:t>الاختصاص القضائي</w:t>
            </w:r>
            <w:r w:rsidRPr="00522F49" w:rsidDel="00522F49">
              <w:rPr>
                <w:rFonts w:cs="Arial"/>
                <w:rtl/>
              </w:rPr>
              <w:t xml:space="preserve"> </w:t>
            </w:r>
            <w:r w:rsidRPr="00CF1B81">
              <w:rPr>
                <w:rFonts w:cs="Arial"/>
                <w:rtl/>
              </w:rPr>
              <w:t>لمكتبه المسج</w:t>
            </w:r>
            <w:r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>ل أو إدارته المركزية أو مكان عمله الرئيسي.</w:t>
            </w:r>
          </w:p>
        </w:tc>
        <w:tc>
          <w:tcPr>
            <w:tcW w:w="1170" w:type="dxa"/>
            <w:vAlign w:val="center"/>
          </w:tcPr>
          <w:p w14:paraId="214AFF04" w14:textId="0E732020" w:rsidR="00522F49" w:rsidRPr="008B78AB" w:rsidRDefault="00522F49" w:rsidP="00954B87">
            <w:pPr>
              <w:bidi/>
              <w:jc w:val="center"/>
              <w:rPr>
                <w:noProof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55260A61" w14:textId="71A42DB6" w:rsidR="00522F49" w:rsidRPr="008B78AB" w:rsidRDefault="00522F49" w:rsidP="00954B87">
            <w:pPr>
              <w:bidi/>
              <w:jc w:val="center"/>
              <w:rPr>
                <w:noProof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  <w:tr w:rsidR="00522F49" w14:paraId="26C67216" w14:textId="77777777" w:rsidTr="00954B87">
        <w:trPr>
          <w:trHeight w:val="683"/>
        </w:trPr>
        <w:tc>
          <w:tcPr>
            <w:tcW w:w="6769" w:type="dxa"/>
            <w:vAlign w:val="center"/>
          </w:tcPr>
          <w:p w14:paraId="395221CB" w14:textId="1445B64B" w:rsidR="00522F49" w:rsidRPr="00CF1B81" w:rsidRDefault="00522F49" w:rsidP="00522F49">
            <w:pPr>
              <w:bidi/>
              <w:jc w:val="both"/>
              <w:rPr>
                <w:rFonts w:cs="Arial"/>
                <w:rtl/>
              </w:rPr>
            </w:pPr>
            <w:r w:rsidRPr="00CF1B81">
              <w:rPr>
                <w:rFonts w:cs="Arial"/>
                <w:rtl/>
              </w:rPr>
              <w:t xml:space="preserve">(ح) </w:t>
            </w:r>
            <w:r w:rsidRPr="00954B87">
              <w:rPr>
                <w:rFonts w:cs="Arial"/>
                <w:i/>
                <w:iCs/>
                <w:rtl/>
              </w:rPr>
              <w:t>(بالنسبة للأشخاص الاعتباريين فقط)</w:t>
            </w:r>
            <w:r w:rsidR="001C3FC7" w:rsidRPr="00CF1B81">
              <w:rPr>
                <w:rFonts w:cs="Arial"/>
                <w:rtl/>
              </w:rPr>
              <w:t xml:space="preserve"> ث</w:t>
            </w:r>
            <w:r w:rsidR="001C3FC7">
              <w:rPr>
                <w:rFonts w:cs="Arial" w:hint="cs"/>
                <w:rtl/>
              </w:rPr>
              <w:t>َ</w:t>
            </w:r>
            <w:r w:rsidR="001C3FC7" w:rsidRPr="00CF1B81">
              <w:rPr>
                <w:rFonts w:cs="Arial"/>
                <w:rtl/>
              </w:rPr>
              <w:t>ب</w:t>
            </w:r>
            <w:r w:rsidR="001C3FC7">
              <w:rPr>
                <w:rFonts w:cs="Arial" w:hint="cs"/>
                <w:rtl/>
              </w:rPr>
              <w:t>ُ</w:t>
            </w:r>
            <w:r w:rsidR="001C3FC7" w:rsidRPr="00CF1B81">
              <w:rPr>
                <w:rFonts w:cs="Arial"/>
                <w:rtl/>
              </w:rPr>
              <w:t>ت</w:t>
            </w:r>
            <w:r w:rsidR="001C3FC7" w:rsidRPr="00CF1B81" w:rsidDel="001C3FC7">
              <w:rPr>
                <w:rFonts w:cs="Arial"/>
                <w:rtl/>
              </w:rPr>
              <w:t xml:space="preserve"> </w:t>
            </w:r>
            <w:r w:rsidRPr="00CF1B81">
              <w:rPr>
                <w:rFonts w:cs="Arial"/>
                <w:rtl/>
              </w:rPr>
              <w:t>بموجب حكم نهائي أو قرار إداري نهائي أن</w:t>
            </w:r>
            <w:r w:rsidR="001C3FC7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 xml:space="preserve"> الشخص قد تم</w:t>
            </w:r>
            <w:r w:rsidR="001C3FC7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 xml:space="preserve"> إنشاؤه بالقصد المنصوص عليه في الفقرة (ز).</w:t>
            </w:r>
          </w:p>
        </w:tc>
        <w:tc>
          <w:tcPr>
            <w:tcW w:w="1170" w:type="dxa"/>
            <w:vAlign w:val="center"/>
          </w:tcPr>
          <w:p w14:paraId="1EE73D7E" w14:textId="7B2691D6" w:rsidR="00522F49" w:rsidRPr="008B78AB" w:rsidRDefault="00522F49" w:rsidP="00954B87">
            <w:pPr>
              <w:bidi/>
              <w:jc w:val="center"/>
              <w:rPr>
                <w:noProof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282ECEF6" w14:textId="11B5BBF3" w:rsidR="00522F49" w:rsidRPr="008B78AB" w:rsidRDefault="00522F49" w:rsidP="00954B87">
            <w:pPr>
              <w:bidi/>
              <w:jc w:val="center"/>
              <w:rPr>
                <w:noProof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  <w:tr w:rsidR="00522F49" w14:paraId="406341A6" w14:textId="77777777" w:rsidTr="00954B87">
        <w:tc>
          <w:tcPr>
            <w:tcW w:w="6769" w:type="dxa"/>
            <w:vAlign w:val="center"/>
          </w:tcPr>
          <w:p w14:paraId="603E4465" w14:textId="42DCDC1F" w:rsidR="00522F49" w:rsidRPr="00CF1B81" w:rsidRDefault="00522F49" w:rsidP="00522F49">
            <w:pPr>
              <w:bidi/>
              <w:jc w:val="both"/>
              <w:rPr>
                <w:rFonts w:cs="Arial"/>
                <w:rtl/>
              </w:rPr>
            </w:pPr>
            <w:r w:rsidRPr="00CF1B81">
              <w:rPr>
                <w:rFonts w:cs="Arial"/>
                <w:rtl/>
              </w:rPr>
              <w:t>(</w:t>
            </w:r>
            <w:r w:rsidR="00716077">
              <w:rPr>
                <w:rFonts w:ascii="Calibri" w:hAnsi="Calibri" w:cs="Calibri"/>
                <w:rtl/>
              </w:rPr>
              <w:t>٢</w:t>
            </w:r>
            <w:r w:rsidRPr="00CF1B81">
              <w:rPr>
                <w:rFonts w:cs="Arial"/>
                <w:rtl/>
              </w:rPr>
              <w:t>) ي</w:t>
            </w:r>
            <w:r w:rsidR="00EA0E08">
              <w:rPr>
                <w:rFonts w:cs="Arial" w:hint="cs"/>
                <w:rtl/>
              </w:rPr>
              <w:t>ُ</w:t>
            </w:r>
            <w:r w:rsidRPr="00CF1B81">
              <w:rPr>
                <w:rFonts w:cs="Arial"/>
                <w:rtl/>
              </w:rPr>
              <w:t>عل</w:t>
            </w:r>
            <w:r w:rsidR="00EA0E08">
              <w:rPr>
                <w:rFonts w:cs="Arial" w:hint="cs"/>
                <w:rtl/>
              </w:rPr>
              <w:t>ِ</w:t>
            </w:r>
            <w:r w:rsidRPr="00CF1B81">
              <w:rPr>
                <w:rFonts w:cs="Arial"/>
                <w:rtl/>
              </w:rPr>
              <w:t>ن أن</w:t>
            </w:r>
            <w:r w:rsidR="00EA0E08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>ه في الحالات المشار إليها في النقاط (</w:t>
            </w:r>
            <w:r w:rsidR="00EA0E08">
              <w:rPr>
                <w:rFonts w:ascii="Calibri" w:hAnsi="Calibri" w:cs="Calibri"/>
                <w:rtl/>
              </w:rPr>
              <w:t>١</w:t>
            </w:r>
            <w:r w:rsidRPr="00CF1B81">
              <w:rPr>
                <w:rFonts w:cs="Arial"/>
                <w:rtl/>
              </w:rPr>
              <w:t>) (ج) إلى (</w:t>
            </w:r>
            <w:r w:rsidR="00EA0E08">
              <w:rPr>
                <w:rFonts w:ascii="Calibri" w:hAnsi="Calibri" w:cs="Calibri"/>
                <w:rtl/>
              </w:rPr>
              <w:t>١</w:t>
            </w:r>
            <w:r w:rsidRPr="00CF1B81">
              <w:rPr>
                <w:rFonts w:cs="Arial"/>
                <w:rtl/>
              </w:rPr>
              <w:t>) (ح) أعلاه، وفي غياب حكم نهائي أو قرار إداري نهائي، يكون الشخص:</w:t>
            </w:r>
          </w:p>
        </w:tc>
        <w:tc>
          <w:tcPr>
            <w:tcW w:w="1170" w:type="dxa"/>
            <w:vAlign w:val="center"/>
          </w:tcPr>
          <w:p w14:paraId="4FD2BE3E" w14:textId="5E29F8FA" w:rsidR="00522F49" w:rsidRPr="008B78AB" w:rsidRDefault="00522F49" w:rsidP="00954B87">
            <w:pPr>
              <w:bidi/>
              <w:jc w:val="center"/>
              <w:rPr>
                <w:noProof/>
              </w:rPr>
            </w:pPr>
            <w:r>
              <w:rPr>
                <w:rFonts w:hint="cs"/>
                <w:noProof/>
                <w:rtl/>
              </w:rPr>
              <w:t>نعم</w:t>
            </w:r>
          </w:p>
        </w:tc>
        <w:tc>
          <w:tcPr>
            <w:tcW w:w="1077" w:type="dxa"/>
            <w:vAlign w:val="center"/>
          </w:tcPr>
          <w:p w14:paraId="62D92B69" w14:textId="0B4172DA" w:rsidR="00522F49" w:rsidRPr="008B78AB" w:rsidRDefault="00522F49" w:rsidP="00954B87">
            <w:pPr>
              <w:bidi/>
              <w:jc w:val="center"/>
              <w:rPr>
                <w:noProof/>
              </w:rPr>
            </w:pPr>
            <w:r>
              <w:rPr>
                <w:rFonts w:hint="cs"/>
                <w:noProof/>
                <w:rtl/>
              </w:rPr>
              <w:t>لا</w:t>
            </w:r>
          </w:p>
        </w:tc>
      </w:tr>
      <w:tr w:rsidR="00522F49" w14:paraId="6AE65B86" w14:textId="77777777" w:rsidTr="00954B87">
        <w:tc>
          <w:tcPr>
            <w:tcW w:w="6769" w:type="dxa"/>
            <w:vAlign w:val="center"/>
          </w:tcPr>
          <w:p w14:paraId="0210193F" w14:textId="2DF56F4C" w:rsidR="00522F49" w:rsidRPr="00CF1B81" w:rsidRDefault="0065473C" w:rsidP="00522F49">
            <w:pPr>
              <w:pStyle w:val="Paragrafoelenco"/>
              <w:numPr>
                <w:ilvl w:val="0"/>
                <w:numId w:val="3"/>
              </w:numPr>
              <w:bidi/>
              <w:jc w:val="both"/>
              <w:rPr>
                <w:rFonts w:cs="Arial"/>
                <w:rtl/>
              </w:rPr>
            </w:pPr>
            <w:r w:rsidRPr="0065473C">
              <w:rPr>
                <w:rFonts w:cs="Arial"/>
                <w:rtl/>
              </w:rPr>
              <w:t>رهناً بالحقائق التي يتم</w:t>
            </w:r>
            <w:r>
              <w:rPr>
                <w:rFonts w:cs="Arial" w:hint="cs"/>
                <w:rtl/>
              </w:rPr>
              <w:t>ّ</w:t>
            </w:r>
            <w:r w:rsidRPr="0065473C">
              <w:rPr>
                <w:rFonts w:cs="Arial"/>
                <w:rtl/>
              </w:rPr>
              <w:t xml:space="preserve"> التحق</w:t>
            </w:r>
            <w:r>
              <w:rPr>
                <w:rFonts w:cs="Arial" w:hint="cs"/>
                <w:rtl/>
              </w:rPr>
              <w:t>ّ</w:t>
            </w:r>
            <w:r w:rsidRPr="0065473C">
              <w:rPr>
                <w:rFonts w:cs="Arial"/>
                <w:rtl/>
              </w:rPr>
              <w:t>ق منها في سياق عمليات التدقيق أو التحقيقات التي يجريها مكتب المدعي العام الأوروبي أو محكمة المدق</w:t>
            </w:r>
            <w:r>
              <w:rPr>
                <w:rFonts w:cs="Arial" w:hint="cs"/>
                <w:rtl/>
              </w:rPr>
              <w:t>ّ</w:t>
            </w:r>
            <w:r w:rsidRPr="0065473C">
              <w:rPr>
                <w:rFonts w:cs="Arial"/>
                <w:rtl/>
              </w:rPr>
              <w:t>قين أو المدق</w:t>
            </w:r>
            <w:r>
              <w:rPr>
                <w:rFonts w:cs="Arial" w:hint="cs"/>
                <w:rtl/>
              </w:rPr>
              <w:t>ّ</w:t>
            </w:r>
            <w:r w:rsidRPr="0065473C">
              <w:rPr>
                <w:rFonts w:cs="Arial"/>
                <w:rtl/>
              </w:rPr>
              <w:t xml:space="preserve">ق الداخلي، أو أي عملية تفتيش أو تدقيق أو رقابة أخرى تُجرى تحت مسؤولية </w:t>
            </w:r>
            <w:r>
              <w:rPr>
                <w:rFonts w:cs="Arial" w:hint="cs"/>
                <w:rtl/>
              </w:rPr>
              <w:t>ضابط مفوّض</w:t>
            </w:r>
            <w:r w:rsidRPr="0065473C">
              <w:rPr>
                <w:rFonts w:cs="Arial"/>
                <w:rtl/>
              </w:rPr>
              <w:t xml:space="preserve"> في إحدى مؤسسات الاتحاد الأوروبي أو مكتب أوروبي أو وكالة أو هيئة تابعة للاتحاد الأوروبي.</w:t>
            </w:r>
          </w:p>
        </w:tc>
        <w:tc>
          <w:tcPr>
            <w:tcW w:w="1170" w:type="dxa"/>
            <w:vAlign w:val="center"/>
          </w:tcPr>
          <w:p w14:paraId="3EA54128" w14:textId="54EF5EB3" w:rsidR="00522F49" w:rsidRPr="008B78AB" w:rsidRDefault="00522F49" w:rsidP="00954B87">
            <w:pPr>
              <w:bidi/>
              <w:jc w:val="center"/>
              <w:rPr>
                <w:noProof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64C16902" w14:textId="7E10CD2B" w:rsidR="00522F49" w:rsidRPr="008B78AB" w:rsidRDefault="00522F49" w:rsidP="00954B87">
            <w:pPr>
              <w:bidi/>
              <w:jc w:val="center"/>
              <w:rPr>
                <w:noProof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  <w:tr w:rsidR="00522F49" w14:paraId="0C6A2FBE" w14:textId="77777777" w:rsidTr="00954B87">
        <w:tc>
          <w:tcPr>
            <w:tcW w:w="6769" w:type="dxa"/>
            <w:vAlign w:val="center"/>
          </w:tcPr>
          <w:p w14:paraId="257D724B" w14:textId="3BBB8EE0" w:rsidR="00522F49" w:rsidRPr="00CF1B81" w:rsidRDefault="0065473C" w:rsidP="00522F49">
            <w:pPr>
              <w:pStyle w:val="Paragrafoelenco"/>
              <w:numPr>
                <w:ilvl w:val="0"/>
                <w:numId w:val="3"/>
              </w:numPr>
              <w:bidi/>
              <w:jc w:val="both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ر</w:t>
            </w:r>
            <w:r w:rsidRPr="0065473C">
              <w:rPr>
                <w:rFonts w:cs="Arial"/>
                <w:rtl/>
              </w:rPr>
              <w:t>هناً بالأحكام القضائية غير النهائية أو القرارات الإدارية غير النهائية، والتي قد تشمل التدابير التأديبية التي يت</w:t>
            </w:r>
            <w:r>
              <w:rPr>
                <w:rFonts w:cs="Arial" w:hint="cs"/>
                <w:rtl/>
              </w:rPr>
              <w:t>ّ</w:t>
            </w:r>
            <w:r w:rsidRPr="0065473C">
              <w:rPr>
                <w:rFonts w:cs="Arial"/>
                <w:rtl/>
              </w:rPr>
              <w:t>خذها الجهاز الرقابي المختص</w:t>
            </w:r>
            <w:r>
              <w:rPr>
                <w:rFonts w:cs="Arial" w:hint="cs"/>
                <w:rtl/>
              </w:rPr>
              <w:t>ّ</w:t>
            </w:r>
            <w:r w:rsidRPr="0065473C">
              <w:rPr>
                <w:rFonts w:cs="Arial"/>
                <w:rtl/>
              </w:rPr>
              <w:t xml:space="preserve"> المسؤول عن التحق</w:t>
            </w:r>
            <w:r>
              <w:rPr>
                <w:rFonts w:cs="Arial" w:hint="cs"/>
                <w:rtl/>
              </w:rPr>
              <w:t>ّ</w:t>
            </w:r>
            <w:r w:rsidRPr="0065473C">
              <w:rPr>
                <w:rFonts w:cs="Arial"/>
                <w:rtl/>
              </w:rPr>
              <w:t>ق من تطبيق معايير الأخلاقيات المهنية</w:t>
            </w:r>
          </w:p>
        </w:tc>
        <w:tc>
          <w:tcPr>
            <w:tcW w:w="1170" w:type="dxa"/>
            <w:vAlign w:val="center"/>
          </w:tcPr>
          <w:p w14:paraId="58965D0B" w14:textId="1F3AA2ED" w:rsidR="00522F49" w:rsidRPr="008B78AB" w:rsidRDefault="00522F49" w:rsidP="00954B87">
            <w:pPr>
              <w:bidi/>
              <w:jc w:val="center"/>
              <w:rPr>
                <w:noProof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1B7C58DF" w14:textId="27892B47" w:rsidR="00522F49" w:rsidRPr="008B78AB" w:rsidRDefault="00522F49" w:rsidP="00954B87">
            <w:pPr>
              <w:bidi/>
              <w:jc w:val="center"/>
              <w:rPr>
                <w:noProof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  <w:tr w:rsidR="00522F49" w14:paraId="2EBA1B9E" w14:textId="77777777" w:rsidTr="00954B87">
        <w:tc>
          <w:tcPr>
            <w:tcW w:w="6769" w:type="dxa"/>
            <w:vAlign w:val="center"/>
          </w:tcPr>
          <w:p w14:paraId="71D87919" w14:textId="2565002B" w:rsidR="00522F49" w:rsidRPr="00CF1B81" w:rsidRDefault="0065473C" w:rsidP="00522F49">
            <w:pPr>
              <w:pStyle w:val="Paragrafoelenco"/>
              <w:numPr>
                <w:ilvl w:val="0"/>
                <w:numId w:val="3"/>
              </w:numPr>
              <w:bidi/>
              <w:jc w:val="both"/>
              <w:rPr>
                <w:rFonts w:cs="Arial"/>
                <w:rtl/>
              </w:rPr>
            </w:pPr>
            <w:r w:rsidRPr="0065473C">
              <w:rPr>
                <w:rFonts w:cs="Arial"/>
                <w:rtl/>
              </w:rPr>
              <w:t>رهناً بالحقائق المشار إليها في قرارات الكيانات أو الأشخاص المكل</w:t>
            </w:r>
            <w:r>
              <w:rPr>
                <w:rFonts w:cs="Arial" w:hint="cs"/>
                <w:rtl/>
              </w:rPr>
              <w:t>ّ</w:t>
            </w:r>
            <w:r w:rsidRPr="0065473C">
              <w:rPr>
                <w:rFonts w:cs="Arial"/>
                <w:rtl/>
              </w:rPr>
              <w:t>فين بمهام</w:t>
            </w:r>
            <w:r>
              <w:rPr>
                <w:rFonts w:cs="Arial" w:hint="cs"/>
                <w:rtl/>
              </w:rPr>
              <w:t>ّ</w:t>
            </w:r>
            <w:r w:rsidRPr="0065473C">
              <w:rPr>
                <w:rFonts w:cs="Arial"/>
                <w:rtl/>
              </w:rPr>
              <w:t xml:space="preserve"> تنفيذ ميزانية الاتحاد الأوروبي؛</w:t>
            </w:r>
          </w:p>
        </w:tc>
        <w:tc>
          <w:tcPr>
            <w:tcW w:w="1170" w:type="dxa"/>
            <w:vAlign w:val="center"/>
          </w:tcPr>
          <w:p w14:paraId="18AAA633" w14:textId="14AF6453" w:rsidR="00522F49" w:rsidRPr="008B78AB" w:rsidRDefault="00522F49" w:rsidP="00954B87">
            <w:pPr>
              <w:bidi/>
              <w:jc w:val="center"/>
              <w:rPr>
                <w:noProof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65B6BE94" w14:textId="27A87FDF" w:rsidR="00522F49" w:rsidRPr="008B78AB" w:rsidRDefault="00522F49" w:rsidP="00954B87">
            <w:pPr>
              <w:bidi/>
              <w:jc w:val="center"/>
              <w:rPr>
                <w:noProof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  <w:tr w:rsidR="00522F49" w14:paraId="5C719CD6" w14:textId="77777777" w:rsidTr="00954B87">
        <w:tc>
          <w:tcPr>
            <w:tcW w:w="6769" w:type="dxa"/>
            <w:vAlign w:val="center"/>
          </w:tcPr>
          <w:p w14:paraId="0EFA7C3A" w14:textId="2EC42E77" w:rsidR="00522F49" w:rsidRPr="00CF1B81" w:rsidRDefault="0065473C" w:rsidP="00522F49">
            <w:pPr>
              <w:pStyle w:val="Paragrafoelenco"/>
              <w:numPr>
                <w:ilvl w:val="0"/>
                <w:numId w:val="3"/>
              </w:numPr>
              <w:bidi/>
              <w:jc w:val="both"/>
              <w:rPr>
                <w:rFonts w:cs="Arial"/>
                <w:rtl/>
              </w:rPr>
            </w:pPr>
            <w:r w:rsidRPr="0065473C">
              <w:rPr>
                <w:rFonts w:cs="Arial"/>
                <w:rtl/>
              </w:rPr>
              <w:t>رهناً بالمعلومات التي تنقلها الدول الأعضاء المنف</w:t>
            </w:r>
            <w:r>
              <w:rPr>
                <w:rFonts w:cs="Arial" w:hint="cs"/>
                <w:rtl/>
              </w:rPr>
              <w:t>ّ</w:t>
            </w:r>
            <w:r w:rsidRPr="0065473C">
              <w:rPr>
                <w:rFonts w:cs="Arial"/>
                <w:rtl/>
              </w:rPr>
              <w:t>ذة ل</w:t>
            </w:r>
            <w:r>
              <w:rPr>
                <w:rFonts w:cs="Arial" w:hint="cs"/>
                <w:rtl/>
              </w:rPr>
              <w:t>تمويل الاتّحاد</w:t>
            </w:r>
            <w:r w:rsidRPr="0065473C">
              <w:rPr>
                <w:rFonts w:cs="Arial"/>
                <w:rtl/>
              </w:rPr>
              <w:t>؛</w:t>
            </w:r>
          </w:p>
        </w:tc>
        <w:tc>
          <w:tcPr>
            <w:tcW w:w="1170" w:type="dxa"/>
            <w:vAlign w:val="center"/>
          </w:tcPr>
          <w:p w14:paraId="3A7C8514" w14:textId="420917F5" w:rsidR="00522F49" w:rsidRPr="008B78AB" w:rsidRDefault="00522F49" w:rsidP="00954B87">
            <w:pPr>
              <w:bidi/>
              <w:jc w:val="center"/>
              <w:rPr>
                <w:noProof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560A1918" w14:textId="71E8FA27" w:rsidR="00522F49" w:rsidRPr="008B78AB" w:rsidRDefault="00522F49" w:rsidP="00954B87">
            <w:pPr>
              <w:bidi/>
              <w:jc w:val="center"/>
              <w:rPr>
                <w:noProof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  <w:tr w:rsidR="00522F49" w14:paraId="46009991" w14:textId="77777777" w:rsidTr="00954B87">
        <w:tc>
          <w:tcPr>
            <w:tcW w:w="6769" w:type="dxa"/>
            <w:vAlign w:val="center"/>
          </w:tcPr>
          <w:p w14:paraId="5AA8AAB6" w14:textId="37375197" w:rsidR="00522F49" w:rsidRPr="00CF1B81" w:rsidRDefault="0065473C" w:rsidP="00522F49">
            <w:pPr>
              <w:pStyle w:val="Paragrafoelenco"/>
              <w:numPr>
                <w:ilvl w:val="0"/>
                <w:numId w:val="3"/>
              </w:numPr>
              <w:bidi/>
              <w:jc w:val="both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ر</w:t>
            </w:r>
            <w:r w:rsidRPr="0065473C">
              <w:rPr>
                <w:rFonts w:cs="Arial"/>
                <w:rtl/>
              </w:rPr>
              <w:t>هناً بالقرارات الصادرة عن المفوضي</w:t>
            </w:r>
            <w:r>
              <w:rPr>
                <w:rFonts w:cs="Arial" w:hint="cs"/>
                <w:rtl/>
              </w:rPr>
              <w:t>ّ</w:t>
            </w:r>
            <w:r w:rsidRPr="0065473C">
              <w:rPr>
                <w:rFonts w:cs="Arial"/>
                <w:rtl/>
              </w:rPr>
              <w:t>ة والمتعل</w:t>
            </w:r>
            <w:r>
              <w:rPr>
                <w:rFonts w:cs="Arial" w:hint="cs"/>
                <w:rtl/>
              </w:rPr>
              <w:t>ّ</w:t>
            </w:r>
            <w:r w:rsidRPr="0065473C">
              <w:rPr>
                <w:rFonts w:cs="Arial"/>
                <w:rtl/>
              </w:rPr>
              <w:t>قة بمخالفة قانون المنافسة في الاتحاد، أو الصادرة عن سلطة وطنية مختص</w:t>
            </w:r>
            <w:r>
              <w:rPr>
                <w:rFonts w:cs="Arial" w:hint="cs"/>
                <w:rtl/>
              </w:rPr>
              <w:t>ّ</w:t>
            </w:r>
            <w:r w:rsidRPr="0065473C">
              <w:rPr>
                <w:rFonts w:cs="Arial"/>
                <w:rtl/>
              </w:rPr>
              <w:t xml:space="preserve">ة بشأن مخالفة قانون المنافسة </w:t>
            </w:r>
            <w:r>
              <w:rPr>
                <w:rFonts w:cs="Arial" w:hint="cs"/>
                <w:rtl/>
              </w:rPr>
              <w:t>في ا</w:t>
            </w:r>
            <w:r w:rsidRPr="0065473C">
              <w:rPr>
                <w:rFonts w:cs="Arial"/>
                <w:rtl/>
              </w:rPr>
              <w:t xml:space="preserve">لاتحاد الأوروبي أو </w:t>
            </w:r>
            <w:r>
              <w:rPr>
                <w:rFonts w:cs="Arial" w:hint="cs"/>
                <w:rtl/>
              </w:rPr>
              <w:t xml:space="preserve">في </w:t>
            </w:r>
            <w:r w:rsidRPr="0065473C">
              <w:rPr>
                <w:rFonts w:cs="Arial"/>
                <w:rtl/>
              </w:rPr>
              <w:t>القانون الوطني</w:t>
            </w:r>
            <w:r w:rsidR="00522F49" w:rsidRPr="00CF1B81">
              <w:rPr>
                <w:rFonts w:cs="Arial"/>
                <w:rtl/>
              </w:rPr>
              <w:t>؛</w:t>
            </w:r>
          </w:p>
        </w:tc>
        <w:tc>
          <w:tcPr>
            <w:tcW w:w="1170" w:type="dxa"/>
            <w:vAlign w:val="center"/>
          </w:tcPr>
          <w:p w14:paraId="13A9E1BC" w14:textId="0D85D0AD" w:rsidR="00522F49" w:rsidRPr="008B78AB" w:rsidRDefault="00522F49" w:rsidP="00954B87">
            <w:pPr>
              <w:bidi/>
              <w:jc w:val="center"/>
              <w:rPr>
                <w:noProof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7745A610" w14:textId="61A3418E" w:rsidR="00522F49" w:rsidRPr="008B78AB" w:rsidRDefault="00522F49" w:rsidP="00954B87">
            <w:pPr>
              <w:bidi/>
              <w:jc w:val="center"/>
              <w:rPr>
                <w:noProof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  <w:tr w:rsidR="00522F49" w14:paraId="07829D8A" w14:textId="77777777" w:rsidTr="00954B87">
        <w:tc>
          <w:tcPr>
            <w:tcW w:w="6769" w:type="dxa"/>
            <w:vAlign w:val="center"/>
          </w:tcPr>
          <w:p w14:paraId="56AE0220" w14:textId="7D8CD03B" w:rsidR="00522F49" w:rsidRPr="00CF1B81" w:rsidRDefault="00522F49" w:rsidP="00522F49">
            <w:pPr>
              <w:pStyle w:val="Paragrafoelenco"/>
              <w:numPr>
                <w:ilvl w:val="0"/>
                <w:numId w:val="3"/>
              </w:numPr>
              <w:bidi/>
              <w:jc w:val="both"/>
              <w:rPr>
                <w:rFonts w:cs="Arial"/>
                <w:rtl/>
              </w:rPr>
            </w:pPr>
            <w:r w:rsidRPr="00CF1B81">
              <w:rPr>
                <w:rFonts w:cs="Arial"/>
                <w:rtl/>
              </w:rPr>
              <w:t>تم إبلاغه، بأي وسيلة، بأن</w:t>
            </w:r>
            <w:r w:rsidR="00716077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>ه يخضع لتحقيق من قبل المكتب الأوروبي لمكافحة الاحتيال (</w:t>
            </w:r>
            <w:r w:rsidRPr="00CF1B81">
              <w:rPr>
                <w:rFonts w:cs="Arial"/>
              </w:rPr>
              <w:t>OLAF</w:t>
            </w:r>
            <w:r w:rsidRPr="00CF1B81">
              <w:rPr>
                <w:rFonts w:cs="Arial"/>
                <w:rtl/>
              </w:rPr>
              <w:t>): إم</w:t>
            </w:r>
            <w:r w:rsidR="00716077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>ا لأنه أتيحت له الفرصة للتعليق على الحقائق المتعل</w:t>
            </w:r>
            <w:r w:rsidR="00716077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>قة به من قبل المكتب، أو لأن</w:t>
            </w:r>
            <w:r w:rsidR="00716077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 xml:space="preserve">ه خضع </w:t>
            </w:r>
            <w:r w:rsidR="00716077" w:rsidRPr="00716077">
              <w:rPr>
                <w:rFonts w:cs="Arial"/>
                <w:rtl/>
              </w:rPr>
              <w:t>لعمليات تفتيش ميدانية</w:t>
            </w:r>
            <w:r w:rsidR="00716077">
              <w:rPr>
                <w:rFonts w:cs="Arial" w:hint="cs"/>
                <w:rtl/>
              </w:rPr>
              <w:t xml:space="preserve"> </w:t>
            </w:r>
            <w:r w:rsidRPr="00CF1B81">
              <w:rPr>
                <w:rFonts w:cs="Arial"/>
                <w:rtl/>
              </w:rPr>
              <w:t>من قبل المكتب في سياق التحقيق، أو تم</w:t>
            </w:r>
            <w:r w:rsidR="00716077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 xml:space="preserve"> </w:t>
            </w:r>
            <w:r w:rsidR="00716077" w:rsidRPr="00CF1B81">
              <w:rPr>
                <w:rFonts w:cs="Arial"/>
                <w:rtl/>
              </w:rPr>
              <w:t>إ</w:t>
            </w:r>
            <w:r w:rsidR="00716077">
              <w:rPr>
                <w:rFonts w:cs="Arial" w:hint="cs"/>
                <w:rtl/>
              </w:rPr>
              <w:t>علامه</w:t>
            </w:r>
            <w:r w:rsidR="00716077" w:rsidRPr="00CF1B81">
              <w:rPr>
                <w:rFonts w:cs="Arial"/>
                <w:rtl/>
              </w:rPr>
              <w:t xml:space="preserve"> </w:t>
            </w:r>
            <w:r w:rsidRPr="00CF1B81">
              <w:rPr>
                <w:rFonts w:cs="Arial"/>
                <w:rtl/>
              </w:rPr>
              <w:t>بفتح أو إغلاق أو أي ظرف يتعل</w:t>
            </w:r>
            <w:r w:rsidR="00716077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 xml:space="preserve">ق بتحقيق </w:t>
            </w:r>
            <w:r w:rsidR="00716077" w:rsidRPr="00CF1B81">
              <w:rPr>
                <w:rFonts w:cs="Arial"/>
                <w:rtl/>
              </w:rPr>
              <w:t xml:space="preserve">بشأنه </w:t>
            </w:r>
            <w:r w:rsidRPr="00CF1B81">
              <w:rPr>
                <w:rFonts w:cs="Arial"/>
                <w:rtl/>
              </w:rPr>
              <w:t>من قبل المكتب الأوروبي لمكافحة الاحتيال.</w:t>
            </w:r>
          </w:p>
        </w:tc>
        <w:tc>
          <w:tcPr>
            <w:tcW w:w="1170" w:type="dxa"/>
            <w:vAlign w:val="center"/>
          </w:tcPr>
          <w:p w14:paraId="6C947A23" w14:textId="1FCCB3D3" w:rsidR="00522F49" w:rsidRPr="008B78AB" w:rsidRDefault="00522F49" w:rsidP="00954B87">
            <w:pPr>
              <w:bidi/>
              <w:jc w:val="center"/>
              <w:rPr>
                <w:noProof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1077" w:type="dxa"/>
            <w:vAlign w:val="center"/>
          </w:tcPr>
          <w:p w14:paraId="171E7BDD" w14:textId="0B1B674B" w:rsidR="00522F49" w:rsidRPr="008B78AB" w:rsidRDefault="00522F49" w:rsidP="00954B87">
            <w:pPr>
              <w:bidi/>
              <w:jc w:val="center"/>
              <w:rPr>
                <w:noProof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</w:tbl>
    <w:p w14:paraId="3AD994ED" w14:textId="77777777" w:rsidR="00A50BFE" w:rsidRDefault="00A50BFE" w:rsidP="00A50BFE">
      <w:pPr>
        <w:bidi/>
        <w:jc w:val="both"/>
        <w:rPr>
          <w:b/>
          <w:bCs/>
          <w:rtl/>
        </w:rPr>
      </w:pPr>
    </w:p>
    <w:p w14:paraId="338426FF" w14:textId="6BA43EB6" w:rsidR="00740A98" w:rsidRPr="00CF1B81" w:rsidRDefault="006370B1" w:rsidP="006370B1">
      <w:pPr>
        <w:bidi/>
        <w:jc w:val="center"/>
        <w:rPr>
          <w:rFonts w:cs="Arial"/>
          <w:b/>
          <w:bCs/>
          <w:sz w:val="28"/>
          <w:szCs w:val="28"/>
          <w:rtl/>
        </w:rPr>
      </w:pPr>
      <w:r w:rsidRPr="00CF1B81">
        <w:rPr>
          <w:rFonts w:cs="Arial"/>
          <w:b/>
          <w:bCs/>
          <w:sz w:val="28"/>
          <w:szCs w:val="28"/>
          <w:rtl/>
        </w:rPr>
        <w:t>ثانياً - حالات الاستبعاد المتعل</w:t>
      </w:r>
      <w:r w:rsidR="00716077">
        <w:rPr>
          <w:rFonts w:cs="Arial" w:hint="cs"/>
          <w:b/>
          <w:bCs/>
          <w:sz w:val="28"/>
          <w:szCs w:val="28"/>
          <w:rtl/>
        </w:rPr>
        <w:t>ّ</w:t>
      </w:r>
      <w:r w:rsidRPr="00CF1B81">
        <w:rPr>
          <w:rFonts w:cs="Arial"/>
          <w:b/>
          <w:bCs/>
          <w:sz w:val="28"/>
          <w:szCs w:val="28"/>
          <w:rtl/>
        </w:rPr>
        <w:t>قة بالأشخاص الطبيعيين أو الاعتباريين الذين يتمت</w:t>
      </w:r>
      <w:r w:rsidR="00716077">
        <w:rPr>
          <w:rFonts w:cs="Arial" w:hint="cs"/>
          <w:b/>
          <w:bCs/>
          <w:sz w:val="28"/>
          <w:szCs w:val="28"/>
          <w:rtl/>
        </w:rPr>
        <w:t>ّ</w:t>
      </w:r>
      <w:r w:rsidRPr="00CF1B81">
        <w:rPr>
          <w:rFonts w:cs="Arial"/>
          <w:b/>
          <w:bCs/>
          <w:sz w:val="28"/>
          <w:szCs w:val="28"/>
          <w:rtl/>
        </w:rPr>
        <w:t>عون بسلطة التمثيل أو ات</w:t>
      </w:r>
      <w:r w:rsidR="00716077">
        <w:rPr>
          <w:rFonts w:cs="Arial" w:hint="cs"/>
          <w:b/>
          <w:bCs/>
          <w:sz w:val="28"/>
          <w:szCs w:val="28"/>
          <w:rtl/>
        </w:rPr>
        <w:t>ّ</w:t>
      </w:r>
      <w:r w:rsidRPr="00CF1B81">
        <w:rPr>
          <w:rFonts w:cs="Arial"/>
          <w:b/>
          <w:bCs/>
          <w:sz w:val="28"/>
          <w:szCs w:val="28"/>
          <w:rtl/>
        </w:rPr>
        <w:t xml:space="preserve">خاذ القرار أو </w:t>
      </w:r>
      <w:r w:rsidR="00716077">
        <w:rPr>
          <w:rFonts w:cs="Arial" w:hint="cs"/>
          <w:b/>
          <w:bCs/>
          <w:sz w:val="28"/>
          <w:szCs w:val="28"/>
          <w:rtl/>
        </w:rPr>
        <w:t>الرقابة</w:t>
      </w:r>
      <w:r w:rsidR="00716077" w:rsidRPr="00CF1B81">
        <w:rPr>
          <w:rFonts w:cs="Arial"/>
          <w:b/>
          <w:bCs/>
          <w:sz w:val="28"/>
          <w:szCs w:val="28"/>
          <w:rtl/>
        </w:rPr>
        <w:t xml:space="preserve"> </w:t>
      </w:r>
      <w:r w:rsidRPr="00CF1B81">
        <w:rPr>
          <w:rFonts w:cs="Arial"/>
          <w:b/>
          <w:bCs/>
          <w:sz w:val="28"/>
          <w:szCs w:val="28"/>
          <w:rtl/>
        </w:rPr>
        <w:t xml:space="preserve">على </w:t>
      </w:r>
      <w:r w:rsidR="00716077" w:rsidRPr="00CF1B81">
        <w:rPr>
          <w:rFonts w:cs="Arial"/>
          <w:b/>
          <w:bCs/>
          <w:sz w:val="28"/>
          <w:szCs w:val="28"/>
          <w:rtl/>
        </w:rPr>
        <w:t>ال</w:t>
      </w:r>
      <w:r w:rsidR="00716077">
        <w:rPr>
          <w:rFonts w:cs="Arial" w:hint="cs"/>
          <w:b/>
          <w:bCs/>
          <w:sz w:val="28"/>
          <w:szCs w:val="28"/>
          <w:rtl/>
        </w:rPr>
        <w:t>أشخاص</w:t>
      </w:r>
      <w:r w:rsidR="00716077" w:rsidRPr="00CF1B81">
        <w:rPr>
          <w:rFonts w:cs="Arial"/>
          <w:b/>
          <w:bCs/>
          <w:sz w:val="28"/>
          <w:szCs w:val="28"/>
          <w:rtl/>
        </w:rPr>
        <w:t xml:space="preserve"> </w:t>
      </w:r>
      <w:r w:rsidRPr="00CF1B81">
        <w:rPr>
          <w:rFonts w:cs="Arial"/>
          <w:b/>
          <w:bCs/>
          <w:sz w:val="28"/>
          <w:szCs w:val="28"/>
          <w:rtl/>
        </w:rPr>
        <w:t>الاعتباري</w:t>
      </w:r>
      <w:r w:rsidR="00716077">
        <w:rPr>
          <w:rFonts w:cs="Arial" w:hint="cs"/>
          <w:b/>
          <w:bCs/>
          <w:sz w:val="28"/>
          <w:szCs w:val="28"/>
          <w:rtl/>
        </w:rPr>
        <w:t>ين</w:t>
      </w:r>
      <w:r w:rsidRPr="00CF1B81">
        <w:rPr>
          <w:rFonts w:cs="Arial"/>
          <w:b/>
          <w:bCs/>
          <w:sz w:val="28"/>
          <w:szCs w:val="28"/>
          <w:rtl/>
        </w:rPr>
        <w:t xml:space="preserve"> </w:t>
      </w:r>
      <w:r w:rsidR="00716077">
        <w:rPr>
          <w:rFonts w:cs="Arial" w:hint="cs"/>
          <w:b/>
          <w:bCs/>
          <w:sz w:val="28"/>
          <w:szCs w:val="28"/>
          <w:rtl/>
        </w:rPr>
        <w:t>و</w:t>
      </w:r>
      <w:r w:rsidR="00716077" w:rsidRPr="00716077">
        <w:rPr>
          <w:rFonts w:cs="Arial"/>
          <w:b/>
          <w:bCs/>
          <w:sz w:val="28"/>
          <w:szCs w:val="28"/>
          <w:rtl/>
        </w:rPr>
        <w:t>المستفيدين الفعليين</w:t>
      </w:r>
    </w:p>
    <w:p w14:paraId="240F19E0" w14:textId="22797FE0" w:rsidR="006370B1" w:rsidRDefault="00CF296C" w:rsidP="00954B87">
      <w:pPr>
        <w:bidi/>
        <w:jc w:val="center"/>
        <w:rPr>
          <w:rFonts w:cs="Arial"/>
          <w:i/>
          <w:iCs/>
          <w:u w:val="single"/>
          <w:rtl/>
        </w:rPr>
      </w:pPr>
      <w:r w:rsidRPr="00CF296C">
        <w:rPr>
          <w:rFonts w:cs="Arial"/>
          <w:i/>
          <w:iCs/>
          <w:u w:val="single"/>
          <w:rtl/>
        </w:rPr>
        <w:t>لا ينطبق على الأشخاص الطبيعيين والدول الأعضاء والسلطات المحلية</w:t>
      </w:r>
    </w:p>
    <w:tbl>
      <w:tblPr>
        <w:tblStyle w:val="Grigliatabella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532"/>
        <w:gridCol w:w="708"/>
        <w:gridCol w:w="787"/>
        <w:gridCol w:w="989"/>
      </w:tblGrid>
      <w:tr w:rsidR="00716077" w14:paraId="06714572" w14:textId="77777777" w:rsidTr="00954B87">
        <w:tc>
          <w:tcPr>
            <w:tcW w:w="6532" w:type="dxa"/>
            <w:vAlign w:val="center"/>
          </w:tcPr>
          <w:p w14:paraId="3A3D83C8" w14:textId="197210C1" w:rsidR="00CF296C" w:rsidRPr="00CF1B81" w:rsidRDefault="00CF296C" w:rsidP="00716077">
            <w:pPr>
              <w:bidi/>
              <w:jc w:val="both"/>
              <w:rPr>
                <w:rFonts w:cs="Arial"/>
                <w:rtl/>
              </w:rPr>
            </w:pPr>
            <w:r w:rsidRPr="00CF1B81">
              <w:rPr>
                <w:rFonts w:cs="Arial"/>
                <w:rtl/>
              </w:rPr>
              <w:t>(</w:t>
            </w:r>
            <w:r w:rsidR="00716077">
              <w:rPr>
                <w:rFonts w:ascii="Arial" w:hAnsi="Arial" w:cs="Arial"/>
                <w:rtl/>
              </w:rPr>
              <w:t>٣</w:t>
            </w:r>
            <w:r w:rsidRPr="00CF1B81">
              <w:rPr>
                <w:rFonts w:cs="Arial"/>
                <w:rtl/>
              </w:rPr>
              <w:t>) يعلن أن</w:t>
            </w:r>
            <w:r w:rsidR="00716077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 xml:space="preserve"> الشخص الطبيعي أو القانوني الذي هو عضو في الهيئة الإدارية </w:t>
            </w:r>
            <w:r w:rsidR="00B13C74">
              <w:rPr>
                <w:rFonts w:cs="Arial" w:hint="cs"/>
                <w:rtl/>
              </w:rPr>
              <w:t xml:space="preserve">أو التنظيمية </w:t>
            </w:r>
            <w:r w:rsidRPr="00CF1B81">
              <w:rPr>
                <w:rFonts w:cs="Arial"/>
                <w:rtl/>
              </w:rPr>
              <w:t xml:space="preserve">أو </w:t>
            </w:r>
            <w:r w:rsidR="00716077" w:rsidRPr="00CF1B81">
              <w:rPr>
                <w:rFonts w:cs="Arial"/>
                <w:rtl/>
              </w:rPr>
              <w:t>ال</w:t>
            </w:r>
            <w:r w:rsidR="00716077">
              <w:rPr>
                <w:rFonts w:cs="Arial" w:hint="cs"/>
                <w:rtl/>
              </w:rPr>
              <w:t>رقابية</w:t>
            </w:r>
            <w:r w:rsidR="00716077" w:rsidRPr="00CF1B81">
              <w:rPr>
                <w:rFonts w:cs="Arial"/>
                <w:rtl/>
              </w:rPr>
              <w:t xml:space="preserve"> </w:t>
            </w:r>
            <w:r w:rsidRPr="00CF1B81">
              <w:rPr>
                <w:rFonts w:cs="Arial"/>
                <w:rtl/>
              </w:rPr>
              <w:t>للشخص القانوني المذكور أعلاه، أو لديه صلاحيات التمثيل أو اتخاذ القرار أو الرقابة فيما يتعل</w:t>
            </w:r>
            <w:r w:rsidR="00250AD8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 xml:space="preserve">ق بالشخص القانوني المذكور أعلاه (وهذا يشمل على سبيل المثال مديري الشركات، وأعضاء الهيئات الإدارية أو </w:t>
            </w:r>
            <w:r w:rsidR="00250AD8" w:rsidRPr="00CF1B81">
              <w:rPr>
                <w:rFonts w:cs="Arial"/>
                <w:rtl/>
              </w:rPr>
              <w:t>ال</w:t>
            </w:r>
            <w:r w:rsidR="00250AD8">
              <w:rPr>
                <w:rFonts w:cs="Arial" w:hint="cs"/>
                <w:rtl/>
              </w:rPr>
              <w:t>رقابية</w:t>
            </w:r>
            <w:r w:rsidRPr="00CF1B81">
              <w:rPr>
                <w:rFonts w:cs="Arial"/>
                <w:rtl/>
              </w:rPr>
              <w:t xml:space="preserve">، والحالات التي يمتلك فيها شخص طبيعي أو قانوني أغلبية الأسهم)، أو المالك المستفيد للشخص (كما هو مذكور في </w:t>
            </w:r>
            <w:r w:rsidR="00250AD8" w:rsidRPr="00CF1B81">
              <w:rPr>
                <w:rFonts w:cs="Arial"/>
                <w:rtl/>
              </w:rPr>
              <w:t>ال</w:t>
            </w:r>
            <w:r w:rsidR="00250AD8">
              <w:rPr>
                <w:rFonts w:cs="Arial" w:hint="cs"/>
                <w:rtl/>
              </w:rPr>
              <w:t>نقطة</w:t>
            </w:r>
            <w:r w:rsidR="00250AD8" w:rsidRPr="00CF1B81">
              <w:rPr>
                <w:rFonts w:cs="Arial"/>
                <w:rtl/>
              </w:rPr>
              <w:t xml:space="preserve"> </w:t>
            </w:r>
            <w:r w:rsidR="00250AD8">
              <w:rPr>
                <w:rFonts w:ascii="Arial" w:hAnsi="Arial" w:cs="Arial"/>
                <w:rtl/>
              </w:rPr>
              <w:t>٦</w:t>
            </w:r>
            <w:r w:rsidRPr="00CF1B81">
              <w:rPr>
                <w:rFonts w:cs="Arial"/>
                <w:rtl/>
              </w:rPr>
              <w:t xml:space="preserve"> من المادة </w:t>
            </w:r>
            <w:r w:rsidR="00250AD8">
              <w:rPr>
                <w:rFonts w:ascii="Arial" w:hAnsi="Arial" w:cs="Arial"/>
                <w:rtl/>
              </w:rPr>
              <w:t>٣</w:t>
            </w:r>
            <w:r w:rsidRPr="00CF1B81">
              <w:rPr>
                <w:rFonts w:cs="Arial"/>
                <w:rtl/>
              </w:rPr>
              <w:t xml:space="preserve"> من التوجيه (الاتحاد الأوروبي) رقم </w:t>
            </w:r>
            <w:r w:rsidR="00250AD8">
              <w:rPr>
                <w:rFonts w:ascii="Calibri" w:hAnsi="Calibri" w:cs="Calibri"/>
                <w:rtl/>
              </w:rPr>
              <w:t>٢</w:t>
            </w:r>
            <w:r w:rsidR="00250AD8">
              <w:rPr>
                <w:rFonts w:ascii="Arial" w:hAnsi="Arial" w:cs="Arial"/>
                <w:rtl/>
              </w:rPr>
              <w:t>٠</w:t>
            </w:r>
            <w:r w:rsidR="00250AD8">
              <w:rPr>
                <w:rFonts w:cstheme="minorHAnsi"/>
                <w:rtl/>
              </w:rPr>
              <w:t>١</w:t>
            </w:r>
            <w:r w:rsidR="00250AD8">
              <w:rPr>
                <w:rFonts w:ascii="Calibri" w:hAnsi="Calibri" w:cs="Calibri"/>
                <w:rtl/>
              </w:rPr>
              <w:t>٥</w:t>
            </w:r>
            <w:r w:rsidR="00250AD8">
              <w:rPr>
                <w:rFonts w:ascii="Calibri" w:hAnsi="Calibri" w:cs="Calibri" w:hint="cs"/>
                <w:rtl/>
              </w:rPr>
              <w:t>/</w:t>
            </w:r>
            <w:r w:rsidR="00250AD8">
              <w:rPr>
                <w:rFonts w:ascii="Arial" w:hAnsi="Arial" w:cs="Arial"/>
                <w:rtl/>
              </w:rPr>
              <w:t>٨٤٩</w:t>
            </w:r>
            <w:r w:rsidRPr="00CF1B81">
              <w:rPr>
                <w:rFonts w:cs="Arial"/>
                <w:rtl/>
              </w:rPr>
              <w:t>)</w:t>
            </w:r>
            <w:r w:rsidR="00250AD8">
              <w:rPr>
                <w:rFonts w:cs="Arial" w:hint="cs"/>
                <w:rtl/>
              </w:rPr>
              <w:t>،</w:t>
            </w:r>
            <w:r w:rsidRPr="00CF1B81">
              <w:rPr>
                <w:rFonts w:cs="Arial"/>
                <w:rtl/>
              </w:rPr>
              <w:t xml:space="preserve"> هو في أحد المواقف التالية:</w:t>
            </w:r>
          </w:p>
        </w:tc>
        <w:tc>
          <w:tcPr>
            <w:tcW w:w="708" w:type="dxa"/>
            <w:vAlign w:val="center"/>
          </w:tcPr>
          <w:p w14:paraId="64F552B7" w14:textId="009F5F8A" w:rsidR="00CF296C" w:rsidRDefault="00CF296C" w:rsidP="00716077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hint="cs"/>
                <w:noProof/>
                <w:rtl/>
              </w:rPr>
              <w:t>نعم</w:t>
            </w:r>
          </w:p>
        </w:tc>
        <w:tc>
          <w:tcPr>
            <w:tcW w:w="787" w:type="dxa"/>
            <w:vAlign w:val="center"/>
          </w:tcPr>
          <w:p w14:paraId="32732620" w14:textId="4262452F" w:rsidR="00CF296C" w:rsidRDefault="00CF296C" w:rsidP="00716077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hint="cs"/>
                <w:noProof/>
                <w:rtl/>
              </w:rPr>
              <w:t>لا</w:t>
            </w:r>
          </w:p>
        </w:tc>
        <w:tc>
          <w:tcPr>
            <w:tcW w:w="989" w:type="dxa"/>
            <w:vAlign w:val="center"/>
          </w:tcPr>
          <w:p w14:paraId="068A65D5" w14:textId="47F96B9E" w:rsidR="00CF296C" w:rsidRDefault="00250AD8" w:rsidP="00250AD8">
            <w:pPr>
              <w:bidi/>
              <w:jc w:val="center"/>
              <w:rPr>
                <w:rFonts w:cs="Arial"/>
                <w:rtl/>
              </w:rPr>
            </w:pPr>
            <w:r w:rsidRPr="00250AD8">
              <w:rPr>
                <w:noProof/>
                <w:rtl/>
              </w:rPr>
              <w:t>غير قابل للتطبيق</w:t>
            </w:r>
          </w:p>
        </w:tc>
      </w:tr>
      <w:tr w:rsidR="00716077" w14:paraId="1D3B62C2" w14:textId="77777777" w:rsidTr="00954B87">
        <w:trPr>
          <w:trHeight w:val="368"/>
        </w:trPr>
        <w:tc>
          <w:tcPr>
            <w:tcW w:w="6532" w:type="dxa"/>
            <w:vAlign w:val="center"/>
          </w:tcPr>
          <w:p w14:paraId="4281C835" w14:textId="46A26C62" w:rsidR="00CF296C" w:rsidRPr="00CF1B81" w:rsidRDefault="00CF296C" w:rsidP="00716077">
            <w:pPr>
              <w:bidi/>
              <w:jc w:val="both"/>
              <w:rPr>
                <w:rFonts w:cs="Arial"/>
                <w:rtl/>
              </w:rPr>
            </w:pPr>
            <w:r w:rsidRPr="00CF1B81">
              <w:rPr>
                <w:rFonts w:cs="Arial"/>
                <w:rtl/>
              </w:rPr>
              <w:t>الحالة (</w:t>
            </w:r>
            <w:r w:rsidR="00250AD8">
              <w:rPr>
                <w:rFonts w:ascii="Calibri" w:hAnsi="Calibri" w:cs="Calibri"/>
                <w:rtl/>
              </w:rPr>
              <w:t>١</w:t>
            </w:r>
            <w:r w:rsidRPr="00CF1B81">
              <w:rPr>
                <w:rFonts w:cs="Arial"/>
                <w:rtl/>
              </w:rPr>
              <w:t>)(ج) أعلاه (سوء سلوك مهني جسيم)</w:t>
            </w:r>
          </w:p>
        </w:tc>
        <w:tc>
          <w:tcPr>
            <w:tcW w:w="708" w:type="dxa"/>
            <w:vAlign w:val="center"/>
          </w:tcPr>
          <w:p w14:paraId="07EA7006" w14:textId="04DB1253" w:rsidR="00CF296C" w:rsidRDefault="00CF296C" w:rsidP="00954B87">
            <w:pPr>
              <w:bidi/>
              <w:jc w:val="center"/>
              <w:rPr>
                <w:rFonts w:cs="Arial"/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787" w:type="dxa"/>
            <w:vAlign w:val="center"/>
          </w:tcPr>
          <w:p w14:paraId="47D856B1" w14:textId="635AB4D2" w:rsidR="00CF296C" w:rsidRDefault="00CF296C" w:rsidP="00954B87">
            <w:pPr>
              <w:bidi/>
              <w:jc w:val="center"/>
              <w:rPr>
                <w:rFonts w:cs="Arial"/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989" w:type="dxa"/>
            <w:vAlign w:val="center"/>
          </w:tcPr>
          <w:p w14:paraId="5182AD33" w14:textId="29D7BEBF" w:rsidR="00CF296C" w:rsidRDefault="00CF296C" w:rsidP="00954B87">
            <w:pPr>
              <w:bidi/>
              <w:jc w:val="center"/>
              <w:rPr>
                <w:rFonts w:cs="Arial"/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  <w:tr w:rsidR="00716077" w14:paraId="3E1098CF" w14:textId="77777777" w:rsidTr="00954B87">
        <w:trPr>
          <w:trHeight w:val="350"/>
        </w:trPr>
        <w:tc>
          <w:tcPr>
            <w:tcW w:w="6532" w:type="dxa"/>
            <w:vAlign w:val="center"/>
          </w:tcPr>
          <w:p w14:paraId="0A486F2B" w14:textId="6024B93A" w:rsidR="00CF296C" w:rsidRPr="00CF1B81" w:rsidRDefault="00CF296C" w:rsidP="00716077">
            <w:pPr>
              <w:bidi/>
              <w:jc w:val="both"/>
              <w:rPr>
                <w:rFonts w:cs="Arial"/>
                <w:rtl/>
              </w:rPr>
            </w:pPr>
            <w:r w:rsidRPr="00CF1B81">
              <w:rPr>
                <w:rFonts w:cs="Arial"/>
                <w:rtl/>
              </w:rPr>
              <w:t>الحالة (</w:t>
            </w:r>
            <w:r w:rsidR="00250AD8">
              <w:rPr>
                <w:rFonts w:ascii="Calibri" w:hAnsi="Calibri" w:cs="Calibri"/>
                <w:rtl/>
              </w:rPr>
              <w:t>١</w:t>
            </w:r>
            <w:r w:rsidRPr="00CF1B81">
              <w:rPr>
                <w:rFonts w:cs="Arial"/>
                <w:rtl/>
              </w:rPr>
              <w:t>)(د) أعلاه (احتيال، فساد، أو أي جريمة جنائية أخرى)</w:t>
            </w:r>
          </w:p>
        </w:tc>
        <w:tc>
          <w:tcPr>
            <w:tcW w:w="708" w:type="dxa"/>
            <w:vAlign w:val="center"/>
          </w:tcPr>
          <w:p w14:paraId="17DD6B10" w14:textId="4B5CE05B" w:rsidR="00CF296C" w:rsidRDefault="00CF296C" w:rsidP="00954B87">
            <w:pPr>
              <w:bidi/>
              <w:jc w:val="center"/>
              <w:rPr>
                <w:rFonts w:cs="Arial"/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787" w:type="dxa"/>
            <w:vAlign w:val="center"/>
          </w:tcPr>
          <w:p w14:paraId="2460FF42" w14:textId="4517E870" w:rsidR="00CF296C" w:rsidRDefault="00CF296C" w:rsidP="00954B87">
            <w:pPr>
              <w:bidi/>
              <w:jc w:val="center"/>
              <w:rPr>
                <w:rFonts w:cs="Arial"/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989" w:type="dxa"/>
            <w:vAlign w:val="center"/>
          </w:tcPr>
          <w:p w14:paraId="382D5487" w14:textId="29B27B52" w:rsidR="00CF296C" w:rsidRDefault="00CF296C" w:rsidP="00954B87">
            <w:pPr>
              <w:bidi/>
              <w:jc w:val="center"/>
              <w:rPr>
                <w:rFonts w:cs="Arial"/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  <w:tr w:rsidR="00716077" w14:paraId="06353354" w14:textId="77777777" w:rsidTr="00954B87">
        <w:trPr>
          <w:trHeight w:val="350"/>
        </w:trPr>
        <w:tc>
          <w:tcPr>
            <w:tcW w:w="6532" w:type="dxa"/>
            <w:vAlign w:val="center"/>
          </w:tcPr>
          <w:p w14:paraId="1DC307E8" w14:textId="45F1936B" w:rsidR="00CF296C" w:rsidRPr="00CF1B81" w:rsidRDefault="00CF296C" w:rsidP="00716077">
            <w:pPr>
              <w:bidi/>
              <w:jc w:val="both"/>
              <w:rPr>
                <w:rFonts w:cs="Arial"/>
                <w:rtl/>
              </w:rPr>
            </w:pPr>
            <w:r w:rsidRPr="00CF1B81">
              <w:rPr>
                <w:rFonts w:cs="Arial"/>
                <w:rtl/>
              </w:rPr>
              <w:t>الحالة (</w:t>
            </w:r>
            <w:r w:rsidR="00250AD8">
              <w:rPr>
                <w:rFonts w:ascii="Calibri" w:hAnsi="Calibri" w:cs="Calibri"/>
                <w:rtl/>
              </w:rPr>
              <w:t>١</w:t>
            </w:r>
            <w:r w:rsidRPr="00CF1B81">
              <w:rPr>
                <w:rFonts w:cs="Arial"/>
                <w:rtl/>
              </w:rPr>
              <w:t>)(هـ) أعلاه (</w:t>
            </w:r>
            <w:r w:rsidR="00250AD8">
              <w:rPr>
                <w:rFonts w:cs="Arial" w:hint="cs"/>
                <w:rtl/>
              </w:rPr>
              <w:t>نقص كبير</w:t>
            </w:r>
            <w:r w:rsidRPr="00CF1B81">
              <w:rPr>
                <w:rFonts w:cs="Arial"/>
                <w:rtl/>
              </w:rPr>
              <w:t xml:space="preserve"> في تنفيذ العقد)</w:t>
            </w:r>
          </w:p>
        </w:tc>
        <w:tc>
          <w:tcPr>
            <w:tcW w:w="708" w:type="dxa"/>
            <w:vAlign w:val="center"/>
          </w:tcPr>
          <w:p w14:paraId="5E13066D" w14:textId="413CE150" w:rsidR="00CF296C" w:rsidRDefault="00CF296C" w:rsidP="00954B87">
            <w:pPr>
              <w:bidi/>
              <w:jc w:val="center"/>
              <w:rPr>
                <w:rFonts w:cs="Arial"/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787" w:type="dxa"/>
            <w:vAlign w:val="center"/>
          </w:tcPr>
          <w:p w14:paraId="1AEA77D0" w14:textId="579C7E9F" w:rsidR="00CF296C" w:rsidRDefault="00CF296C" w:rsidP="00954B87">
            <w:pPr>
              <w:bidi/>
              <w:jc w:val="center"/>
              <w:rPr>
                <w:rFonts w:cs="Arial"/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989" w:type="dxa"/>
            <w:vAlign w:val="center"/>
          </w:tcPr>
          <w:p w14:paraId="300335D7" w14:textId="3F31BF4C" w:rsidR="00CF296C" w:rsidRDefault="00CF296C" w:rsidP="00954B87">
            <w:pPr>
              <w:bidi/>
              <w:jc w:val="center"/>
              <w:rPr>
                <w:rFonts w:cs="Arial"/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  <w:tr w:rsidR="00250AD8" w14:paraId="3F8D2C87" w14:textId="77777777" w:rsidTr="00954B87">
        <w:trPr>
          <w:trHeight w:val="350"/>
        </w:trPr>
        <w:tc>
          <w:tcPr>
            <w:tcW w:w="6532" w:type="dxa"/>
            <w:vAlign w:val="center"/>
          </w:tcPr>
          <w:p w14:paraId="41FED629" w14:textId="5FB14DE8" w:rsidR="00250AD8" w:rsidRPr="00CF1B81" w:rsidRDefault="00250AD8" w:rsidP="00250AD8">
            <w:pPr>
              <w:bidi/>
              <w:jc w:val="both"/>
              <w:rPr>
                <w:rFonts w:cs="Arial"/>
                <w:rtl/>
              </w:rPr>
            </w:pPr>
            <w:r w:rsidRPr="00CF1B81">
              <w:rPr>
                <w:rFonts w:cs="Arial"/>
                <w:rtl/>
              </w:rPr>
              <w:t>الحالة (</w:t>
            </w:r>
            <w:r>
              <w:rPr>
                <w:rFonts w:ascii="Calibri" w:hAnsi="Calibri" w:cs="Calibri"/>
                <w:rtl/>
              </w:rPr>
              <w:t>١</w:t>
            </w:r>
            <w:r w:rsidRPr="00CF1B81">
              <w:rPr>
                <w:rFonts w:cs="Arial"/>
                <w:rtl/>
              </w:rPr>
              <w:t>)(و) أعلاه (مخالفة)</w:t>
            </w:r>
          </w:p>
        </w:tc>
        <w:tc>
          <w:tcPr>
            <w:tcW w:w="708" w:type="dxa"/>
            <w:vAlign w:val="center"/>
          </w:tcPr>
          <w:p w14:paraId="686AC905" w14:textId="5AB19FD1" w:rsidR="00250AD8" w:rsidRDefault="00250AD8" w:rsidP="00954B87">
            <w:pPr>
              <w:bidi/>
              <w:jc w:val="center"/>
              <w:rPr>
                <w:rFonts w:cs="Arial"/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787" w:type="dxa"/>
            <w:vAlign w:val="center"/>
          </w:tcPr>
          <w:p w14:paraId="63AEB4C2" w14:textId="6B4CF0B6" w:rsidR="00250AD8" w:rsidRDefault="00250AD8" w:rsidP="00954B87">
            <w:pPr>
              <w:bidi/>
              <w:jc w:val="center"/>
              <w:rPr>
                <w:rFonts w:cs="Arial"/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989" w:type="dxa"/>
            <w:vAlign w:val="center"/>
          </w:tcPr>
          <w:p w14:paraId="40595E8D" w14:textId="77777777" w:rsidR="00250AD8" w:rsidRDefault="00250AD8" w:rsidP="00954B87">
            <w:pPr>
              <w:bidi/>
              <w:jc w:val="center"/>
              <w:rPr>
                <w:rFonts w:cs="Arial"/>
                <w:rtl/>
              </w:rPr>
            </w:pPr>
          </w:p>
        </w:tc>
      </w:tr>
      <w:tr w:rsidR="00250AD8" w14:paraId="25494D81" w14:textId="77777777" w:rsidTr="00954B87">
        <w:trPr>
          <w:trHeight w:val="341"/>
        </w:trPr>
        <w:tc>
          <w:tcPr>
            <w:tcW w:w="6532" w:type="dxa"/>
            <w:vAlign w:val="center"/>
          </w:tcPr>
          <w:p w14:paraId="25F200B3" w14:textId="07A3F4A7" w:rsidR="00250AD8" w:rsidRPr="00CF1B81" w:rsidRDefault="00250AD8" w:rsidP="00250AD8">
            <w:pPr>
              <w:bidi/>
              <w:jc w:val="both"/>
              <w:rPr>
                <w:rFonts w:cs="Arial"/>
                <w:rtl/>
              </w:rPr>
            </w:pPr>
            <w:r w:rsidRPr="00CF1B81">
              <w:rPr>
                <w:rFonts w:cs="Arial"/>
                <w:rtl/>
              </w:rPr>
              <w:t>الحالة (</w:t>
            </w:r>
            <w:r>
              <w:rPr>
                <w:rFonts w:ascii="Calibri" w:hAnsi="Calibri" w:cs="Calibri"/>
                <w:rtl/>
              </w:rPr>
              <w:t>١</w:t>
            </w:r>
            <w:r w:rsidRPr="00CF1B81">
              <w:rPr>
                <w:rFonts w:cs="Arial"/>
                <w:rtl/>
              </w:rPr>
              <w:t xml:space="preserve">)(ز) أعلاه (إنشاء كيان بقصد </w:t>
            </w:r>
            <w:r>
              <w:rPr>
                <w:rFonts w:cs="Arial" w:hint="cs"/>
                <w:rtl/>
              </w:rPr>
              <w:t>التهرّب من</w:t>
            </w:r>
            <w:r w:rsidRPr="00CF1B81">
              <w:rPr>
                <w:rFonts w:cs="Arial"/>
                <w:rtl/>
              </w:rPr>
              <w:t xml:space="preserve"> الالتزامات القانونية)</w:t>
            </w:r>
          </w:p>
        </w:tc>
        <w:tc>
          <w:tcPr>
            <w:tcW w:w="708" w:type="dxa"/>
            <w:vAlign w:val="center"/>
          </w:tcPr>
          <w:p w14:paraId="50119BB5" w14:textId="191CC97A" w:rsidR="00250AD8" w:rsidRDefault="00250AD8" w:rsidP="00954B87">
            <w:pPr>
              <w:bidi/>
              <w:jc w:val="center"/>
              <w:rPr>
                <w:rFonts w:cs="Arial"/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787" w:type="dxa"/>
            <w:vAlign w:val="center"/>
          </w:tcPr>
          <w:p w14:paraId="4E8F4FEF" w14:textId="0069FAF5" w:rsidR="00250AD8" w:rsidRDefault="00250AD8" w:rsidP="00954B87">
            <w:pPr>
              <w:bidi/>
              <w:jc w:val="center"/>
              <w:rPr>
                <w:rFonts w:cs="Arial"/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989" w:type="dxa"/>
            <w:vAlign w:val="center"/>
          </w:tcPr>
          <w:p w14:paraId="6AFA7437" w14:textId="7CCD2DDE" w:rsidR="00250AD8" w:rsidRDefault="00250AD8" w:rsidP="00954B87">
            <w:pPr>
              <w:bidi/>
              <w:jc w:val="center"/>
              <w:rPr>
                <w:rFonts w:cs="Arial"/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  <w:tr w:rsidR="00250AD8" w14:paraId="220A679F" w14:textId="77777777" w:rsidTr="00954B87">
        <w:trPr>
          <w:trHeight w:val="350"/>
        </w:trPr>
        <w:tc>
          <w:tcPr>
            <w:tcW w:w="6532" w:type="dxa"/>
            <w:vAlign w:val="center"/>
          </w:tcPr>
          <w:p w14:paraId="169FD4B0" w14:textId="29A8D2F3" w:rsidR="00250AD8" w:rsidRPr="00CF1B81" w:rsidRDefault="00250AD8" w:rsidP="00250AD8">
            <w:pPr>
              <w:bidi/>
              <w:jc w:val="both"/>
              <w:rPr>
                <w:rFonts w:cs="Arial"/>
                <w:rtl/>
              </w:rPr>
            </w:pPr>
            <w:r w:rsidRPr="00CF1B81">
              <w:rPr>
                <w:rFonts w:cs="Arial"/>
                <w:rtl/>
              </w:rPr>
              <w:t>الحالة (</w:t>
            </w:r>
            <w:r>
              <w:rPr>
                <w:rFonts w:ascii="Calibri" w:hAnsi="Calibri" w:cs="Calibri"/>
                <w:rtl/>
              </w:rPr>
              <w:t>١</w:t>
            </w:r>
            <w:r w:rsidRPr="00CF1B81">
              <w:rPr>
                <w:rFonts w:cs="Arial"/>
                <w:rtl/>
              </w:rPr>
              <w:t>)(ح) أعلاه (شخص تم</w:t>
            </w:r>
            <w:r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 xml:space="preserve"> إنشاؤه بقصد </w:t>
            </w:r>
            <w:r>
              <w:rPr>
                <w:rFonts w:cs="Arial" w:hint="cs"/>
                <w:rtl/>
              </w:rPr>
              <w:t xml:space="preserve">التهرّب من </w:t>
            </w:r>
            <w:r w:rsidRPr="00CF1B81">
              <w:rPr>
                <w:rFonts w:cs="Arial"/>
                <w:rtl/>
              </w:rPr>
              <w:t>الالتزامات القانونية)</w:t>
            </w:r>
          </w:p>
        </w:tc>
        <w:tc>
          <w:tcPr>
            <w:tcW w:w="708" w:type="dxa"/>
            <w:vAlign w:val="center"/>
          </w:tcPr>
          <w:p w14:paraId="0CAF2BB9" w14:textId="344FE531" w:rsidR="00250AD8" w:rsidRDefault="00250AD8" w:rsidP="00954B87">
            <w:pPr>
              <w:bidi/>
              <w:jc w:val="center"/>
              <w:rPr>
                <w:rFonts w:cs="Arial"/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787" w:type="dxa"/>
            <w:vAlign w:val="center"/>
          </w:tcPr>
          <w:p w14:paraId="372D0C22" w14:textId="78185C31" w:rsidR="00250AD8" w:rsidRDefault="00250AD8" w:rsidP="00954B87">
            <w:pPr>
              <w:bidi/>
              <w:jc w:val="center"/>
              <w:rPr>
                <w:rFonts w:cs="Arial"/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989" w:type="dxa"/>
            <w:vAlign w:val="center"/>
          </w:tcPr>
          <w:p w14:paraId="56374978" w14:textId="5995CA5F" w:rsidR="00250AD8" w:rsidRDefault="00250AD8" w:rsidP="00954B87">
            <w:pPr>
              <w:bidi/>
              <w:jc w:val="center"/>
              <w:rPr>
                <w:rFonts w:cs="Arial"/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</w:tbl>
    <w:p w14:paraId="17E55CB0" w14:textId="77777777" w:rsidR="00CF296C" w:rsidRPr="00CF296C" w:rsidRDefault="00CF296C" w:rsidP="00CF296C">
      <w:pPr>
        <w:bidi/>
        <w:jc w:val="both"/>
        <w:rPr>
          <w:rFonts w:cs="Arial"/>
          <w:rtl/>
        </w:rPr>
      </w:pPr>
    </w:p>
    <w:p w14:paraId="63354E93" w14:textId="00498580" w:rsidR="00CF296C" w:rsidRPr="00CF1B81" w:rsidRDefault="00CF296C" w:rsidP="00CF296C">
      <w:pPr>
        <w:bidi/>
        <w:jc w:val="center"/>
        <w:rPr>
          <w:rFonts w:cs="Arial"/>
          <w:b/>
          <w:bCs/>
          <w:sz w:val="28"/>
          <w:szCs w:val="28"/>
          <w:rtl/>
        </w:rPr>
      </w:pPr>
      <w:r w:rsidRPr="00CF1B81">
        <w:rPr>
          <w:rFonts w:cs="Arial"/>
          <w:b/>
          <w:bCs/>
          <w:sz w:val="28"/>
          <w:szCs w:val="28"/>
          <w:rtl/>
        </w:rPr>
        <w:lastRenderedPageBreak/>
        <w:t>ثالثاً - حالات الاستبعاد المتعل</w:t>
      </w:r>
      <w:r w:rsidR="00250AD8">
        <w:rPr>
          <w:rFonts w:cs="Arial" w:hint="cs"/>
          <w:b/>
          <w:bCs/>
          <w:sz w:val="28"/>
          <w:szCs w:val="28"/>
          <w:rtl/>
        </w:rPr>
        <w:t>ّ</w:t>
      </w:r>
      <w:r w:rsidRPr="00CF1B81">
        <w:rPr>
          <w:rFonts w:cs="Arial"/>
          <w:b/>
          <w:bCs/>
          <w:sz w:val="28"/>
          <w:szCs w:val="28"/>
          <w:rtl/>
        </w:rPr>
        <w:t>قة بالأشخاص الطبيعيين أو الاعتباريين الذين يتحم</w:t>
      </w:r>
      <w:r w:rsidR="00250AD8">
        <w:rPr>
          <w:rFonts w:cs="Arial" w:hint="cs"/>
          <w:b/>
          <w:bCs/>
          <w:sz w:val="28"/>
          <w:szCs w:val="28"/>
          <w:rtl/>
        </w:rPr>
        <w:t>ّ</w:t>
      </w:r>
      <w:r w:rsidRPr="00CF1B81">
        <w:rPr>
          <w:rFonts w:cs="Arial"/>
          <w:b/>
          <w:bCs/>
          <w:sz w:val="28"/>
          <w:szCs w:val="28"/>
          <w:rtl/>
        </w:rPr>
        <w:t>لون مسؤولية غير محدودة عن ديون الشخص الاعتباري</w:t>
      </w:r>
    </w:p>
    <w:tbl>
      <w:tblPr>
        <w:tblStyle w:val="Grigliatabella"/>
        <w:bidiVisual/>
        <w:tblW w:w="0" w:type="auto"/>
        <w:tblLook w:val="04A0" w:firstRow="1" w:lastRow="0" w:firstColumn="1" w:lastColumn="0" w:noHBand="0" w:noVBand="1"/>
      </w:tblPr>
      <w:tblGrid>
        <w:gridCol w:w="6677"/>
        <w:gridCol w:w="810"/>
        <w:gridCol w:w="720"/>
        <w:gridCol w:w="809"/>
      </w:tblGrid>
      <w:tr w:rsidR="00CF296C" w14:paraId="243915C0" w14:textId="77777777" w:rsidTr="00954B87">
        <w:tc>
          <w:tcPr>
            <w:tcW w:w="6677" w:type="dxa"/>
            <w:vAlign w:val="center"/>
          </w:tcPr>
          <w:p w14:paraId="5018C871" w14:textId="3153F491" w:rsidR="00CF296C" w:rsidRPr="00CF1B81" w:rsidRDefault="00CF296C" w:rsidP="00621025">
            <w:pPr>
              <w:bidi/>
              <w:jc w:val="both"/>
              <w:rPr>
                <w:rtl/>
              </w:rPr>
            </w:pPr>
            <w:r w:rsidRPr="00CF1B81">
              <w:rPr>
                <w:rFonts w:cs="Arial"/>
                <w:rtl/>
              </w:rPr>
              <w:t>(</w:t>
            </w:r>
            <w:r w:rsidR="00250AD8">
              <w:rPr>
                <w:rFonts w:ascii="Arial" w:hAnsi="Arial" w:cs="Arial"/>
                <w:rtl/>
              </w:rPr>
              <w:t>٤</w:t>
            </w:r>
            <w:r w:rsidRPr="00CF1B81">
              <w:rPr>
                <w:rFonts w:cs="Arial"/>
                <w:rtl/>
              </w:rPr>
              <w:t>) يعلن أن</w:t>
            </w:r>
            <w:r w:rsidR="00250AD8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 xml:space="preserve"> الشخص الطبيعي أو الاعتباري الذي يتحم</w:t>
            </w:r>
            <w:r w:rsidR="00250AD8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>ل مسؤولية غير محدودة عن ديون الشخص الاعتباري المذكور أعلاه هو في أحد المواقف التالية</w:t>
            </w:r>
            <w:r w:rsidRPr="00954B87">
              <w:rPr>
                <w:rFonts w:cs="Arial"/>
                <w:b/>
                <w:bCs/>
                <w:rtl/>
              </w:rPr>
              <w:t xml:space="preserve"> </w:t>
            </w:r>
            <w:r w:rsidRPr="00954B87">
              <w:rPr>
                <w:rFonts w:cs="Arial"/>
                <w:b/>
                <w:bCs/>
                <w:i/>
                <w:iCs/>
                <w:u w:val="single"/>
                <w:rtl/>
              </w:rPr>
              <w:t>[إذا كانت الإجاب</w:t>
            </w:r>
            <w:r w:rsidR="00621025" w:rsidRPr="00954B87">
              <w:rPr>
                <w:rFonts w:cs="Arial" w:hint="eastAsia"/>
                <w:b/>
                <w:bCs/>
                <w:i/>
                <w:iCs/>
                <w:u w:val="single"/>
                <w:rtl/>
              </w:rPr>
              <w:t>ة</w:t>
            </w:r>
            <w:r w:rsidR="00621025" w:rsidRPr="00954B87">
              <w:rPr>
                <w:rFonts w:cs="Arial"/>
                <w:b/>
                <w:bCs/>
                <w:i/>
                <w:iCs/>
                <w:u w:val="single"/>
                <w:rtl/>
              </w:rPr>
              <w:t xml:space="preserve"> </w:t>
            </w:r>
            <w:r w:rsidRPr="00954B87">
              <w:rPr>
                <w:rFonts w:cs="Arial"/>
                <w:b/>
                <w:bCs/>
                <w:i/>
                <w:iCs/>
                <w:u w:val="single"/>
                <w:rtl/>
              </w:rPr>
              <w:t>نعم، يرجى الإشارة في الملحق بهذا الإعلان إلى الموقف واسم (أسماء) الشخص (الأشخاص) المعني</w:t>
            </w:r>
            <w:r w:rsidR="00621025" w:rsidRPr="00954B87">
              <w:rPr>
                <w:rFonts w:cs="Arial" w:hint="eastAsia"/>
                <w:b/>
                <w:bCs/>
                <w:i/>
                <w:iCs/>
                <w:u w:val="single"/>
                <w:rtl/>
              </w:rPr>
              <w:t>ّ</w:t>
            </w:r>
            <w:r w:rsidRPr="00954B87">
              <w:rPr>
                <w:rFonts w:cs="Arial"/>
                <w:b/>
                <w:bCs/>
                <w:i/>
                <w:iCs/>
                <w:u w:val="single"/>
                <w:rtl/>
              </w:rPr>
              <w:t xml:space="preserve"> (المعني</w:t>
            </w:r>
            <w:r w:rsidR="00621025" w:rsidRPr="00954B87">
              <w:rPr>
                <w:rFonts w:cs="Arial" w:hint="eastAsia"/>
                <w:b/>
                <w:bCs/>
                <w:i/>
                <w:iCs/>
                <w:u w:val="single"/>
                <w:rtl/>
              </w:rPr>
              <w:t>ّ</w:t>
            </w:r>
            <w:r w:rsidRPr="00954B87">
              <w:rPr>
                <w:rFonts w:cs="Arial"/>
                <w:b/>
                <w:bCs/>
                <w:i/>
                <w:iCs/>
                <w:u w:val="single"/>
                <w:rtl/>
              </w:rPr>
              <w:t>ين) مع شرح موجز</w:t>
            </w:r>
            <w:r w:rsidRPr="00CF1B81">
              <w:rPr>
                <w:rFonts w:cs="Arial"/>
                <w:i/>
                <w:iCs/>
                <w:u w:val="single"/>
                <w:rtl/>
              </w:rPr>
              <w:t>]:</w:t>
            </w:r>
          </w:p>
        </w:tc>
        <w:tc>
          <w:tcPr>
            <w:tcW w:w="810" w:type="dxa"/>
            <w:vAlign w:val="center"/>
          </w:tcPr>
          <w:p w14:paraId="61CE78E8" w14:textId="0ACCCE4D" w:rsidR="00CF296C" w:rsidRDefault="00CF296C" w:rsidP="00954B87">
            <w:pPr>
              <w:bidi/>
              <w:jc w:val="center"/>
              <w:rPr>
                <w:rtl/>
              </w:rPr>
            </w:pPr>
            <w:r>
              <w:rPr>
                <w:rFonts w:hint="cs"/>
                <w:noProof/>
                <w:rtl/>
              </w:rPr>
              <w:t>نعم</w:t>
            </w:r>
          </w:p>
        </w:tc>
        <w:tc>
          <w:tcPr>
            <w:tcW w:w="720" w:type="dxa"/>
            <w:vAlign w:val="center"/>
          </w:tcPr>
          <w:p w14:paraId="49013EA9" w14:textId="6E1322CE" w:rsidR="00CF296C" w:rsidRDefault="00CF296C" w:rsidP="00954B87">
            <w:pPr>
              <w:bidi/>
              <w:jc w:val="center"/>
              <w:rPr>
                <w:rtl/>
              </w:rPr>
            </w:pPr>
            <w:r>
              <w:rPr>
                <w:rFonts w:hint="cs"/>
                <w:noProof/>
                <w:rtl/>
              </w:rPr>
              <w:t>لا</w:t>
            </w:r>
          </w:p>
        </w:tc>
        <w:tc>
          <w:tcPr>
            <w:tcW w:w="809" w:type="dxa"/>
            <w:vAlign w:val="center"/>
          </w:tcPr>
          <w:p w14:paraId="4FCDC631" w14:textId="7CDA1D2A" w:rsidR="00CF296C" w:rsidRDefault="00250AD8" w:rsidP="00954B87">
            <w:pPr>
              <w:bidi/>
              <w:jc w:val="center"/>
              <w:rPr>
                <w:rtl/>
              </w:rPr>
            </w:pPr>
            <w:r w:rsidRPr="00250AD8">
              <w:rPr>
                <w:noProof/>
                <w:rtl/>
              </w:rPr>
              <w:t xml:space="preserve">غير قابل للتطبيق </w:t>
            </w:r>
          </w:p>
        </w:tc>
      </w:tr>
      <w:tr w:rsidR="00CF296C" w14:paraId="2A38302F" w14:textId="77777777" w:rsidTr="00954B87">
        <w:trPr>
          <w:trHeight w:val="359"/>
        </w:trPr>
        <w:tc>
          <w:tcPr>
            <w:tcW w:w="6677" w:type="dxa"/>
            <w:vAlign w:val="center"/>
          </w:tcPr>
          <w:p w14:paraId="3D043952" w14:textId="569DC0D4" w:rsidR="00621304" w:rsidRPr="00CF1B81" w:rsidRDefault="00CF296C" w:rsidP="00621025">
            <w:pPr>
              <w:bidi/>
              <w:jc w:val="both"/>
              <w:rPr>
                <w:rtl/>
              </w:rPr>
            </w:pPr>
            <w:r w:rsidRPr="00CF1B81">
              <w:rPr>
                <w:rFonts w:cs="Arial"/>
                <w:rtl/>
              </w:rPr>
              <w:t>الحالة (أ) أعلاه (الإفلاس)</w:t>
            </w:r>
          </w:p>
        </w:tc>
        <w:tc>
          <w:tcPr>
            <w:tcW w:w="810" w:type="dxa"/>
            <w:vAlign w:val="center"/>
          </w:tcPr>
          <w:p w14:paraId="6617DF12" w14:textId="1C6D2DF0" w:rsidR="00CF296C" w:rsidRDefault="00CF296C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3CD59F0A" w14:textId="238821F0" w:rsidR="00CF296C" w:rsidRDefault="00CF296C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809" w:type="dxa"/>
            <w:vAlign w:val="center"/>
          </w:tcPr>
          <w:p w14:paraId="6A4312E1" w14:textId="388AAE2F" w:rsidR="00CF296C" w:rsidRDefault="00CF296C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  <w:tr w:rsidR="00CF296C" w14:paraId="40000C4B" w14:textId="77777777" w:rsidTr="00954B87">
        <w:trPr>
          <w:trHeight w:val="350"/>
        </w:trPr>
        <w:tc>
          <w:tcPr>
            <w:tcW w:w="6677" w:type="dxa"/>
            <w:vAlign w:val="center"/>
          </w:tcPr>
          <w:p w14:paraId="489D4ADF" w14:textId="72EA7EEE" w:rsidR="00CF296C" w:rsidRPr="00CF1B81" w:rsidRDefault="00CF296C" w:rsidP="00621025">
            <w:pPr>
              <w:bidi/>
              <w:jc w:val="both"/>
              <w:rPr>
                <w:rtl/>
              </w:rPr>
            </w:pPr>
            <w:r w:rsidRPr="00CF1B81">
              <w:rPr>
                <w:rFonts w:cs="Arial"/>
                <w:rtl/>
              </w:rPr>
              <w:t>الحالة (ب) أعلاه (الإخلال بسداد الضرائب أو اشتراكات الضمان الاجتماعي)</w:t>
            </w:r>
          </w:p>
        </w:tc>
        <w:tc>
          <w:tcPr>
            <w:tcW w:w="810" w:type="dxa"/>
            <w:vAlign w:val="center"/>
          </w:tcPr>
          <w:p w14:paraId="554E3802" w14:textId="3B490B2E" w:rsidR="00CF296C" w:rsidRDefault="00CF296C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34C78D41" w14:textId="7C3EAFD6" w:rsidR="00CF296C" w:rsidRDefault="00CF296C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809" w:type="dxa"/>
            <w:vAlign w:val="center"/>
          </w:tcPr>
          <w:p w14:paraId="6682B8FF" w14:textId="0BEC9391" w:rsidR="00CF296C" w:rsidRDefault="00CF296C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</w:tbl>
    <w:p w14:paraId="290D80F0" w14:textId="77777777" w:rsidR="00CF296C" w:rsidRDefault="00CF296C" w:rsidP="00CF296C">
      <w:pPr>
        <w:bidi/>
        <w:jc w:val="both"/>
        <w:rPr>
          <w:rtl/>
        </w:rPr>
      </w:pPr>
    </w:p>
    <w:p w14:paraId="2F3D3F2D" w14:textId="70EB013A" w:rsidR="00CF296C" w:rsidRPr="00CF1B81" w:rsidRDefault="00CF296C" w:rsidP="00CF296C">
      <w:pPr>
        <w:bidi/>
        <w:jc w:val="center"/>
        <w:rPr>
          <w:rFonts w:cs="Arial"/>
          <w:b/>
          <w:bCs/>
          <w:sz w:val="28"/>
          <w:szCs w:val="28"/>
          <w:rtl/>
        </w:rPr>
      </w:pPr>
      <w:r w:rsidRPr="00CF1B81">
        <w:rPr>
          <w:rFonts w:cs="Arial"/>
          <w:b/>
          <w:bCs/>
          <w:sz w:val="28"/>
          <w:szCs w:val="28"/>
          <w:rtl/>
        </w:rPr>
        <w:t>رابعا</w:t>
      </w:r>
      <w:r w:rsidR="00B13C74">
        <w:rPr>
          <w:rFonts w:cs="Arial" w:hint="cs"/>
          <w:b/>
          <w:bCs/>
          <w:sz w:val="28"/>
          <w:szCs w:val="28"/>
          <w:rtl/>
        </w:rPr>
        <w:t>ً</w:t>
      </w:r>
      <w:r w:rsidRPr="00CF1B81">
        <w:rPr>
          <w:rFonts w:cs="Arial"/>
          <w:b/>
          <w:bCs/>
          <w:sz w:val="28"/>
          <w:szCs w:val="28"/>
          <w:rtl/>
        </w:rPr>
        <w:t xml:space="preserve"> - أسباب أخرى ل</w:t>
      </w:r>
      <w:r w:rsidR="00621025">
        <w:rPr>
          <w:rFonts w:cs="Arial" w:hint="cs"/>
          <w:b/>
          <w:bCs/>
          <w:sz w:val="28"/>
          <w:szCs w:val="28"/>
          <w:rtl/>
        </w:rPr>
        <w:t>ل</w:t>
      </w:r>
      <w:r w:rsidRPr="00CF1B81">
        <w:rPr>
          <w:rFonts w:cs="Arial"/>
          <w:b/>
          <w:bCs/>
          <w:sz w:val="28"/>
          <w:szCs w:val="28"/>
          <w:rtl/>
        </w:rPr>
        <w:t xml:space="preserve">رفض </w:t>
      </w:r>
      <w:r w:rsidR="00621025">
        <w:rPr>
          <w:rFonts w:cs="Arial" w:hint="cs"/>
          <w:b/>
          <w:bCs/>
          <w:sz w:val="28"/>
          <w:szCs w:val="28"/>
          <w:rtl/>
        </w:rPr>
        <w:t xml:space="preserve">من </w:t>
      </w:r>
      <w:r w:rsidRPr="00CF1B81">
        <w:rPr>
          <w:rFonts w:cs="Arial"/>
          <w:b/>
          <w:bCs/>
          <w:sz w:val="28"/>
          <w:szCs w:val="28"/>
          <w:rtl/>
        </w:rPr>
        <w:t>هذا الإجراء</w:t>
      </w:r>
    </w:p>
    <w:tbl>
      <w:tblPr>
        <w:tblStyle w:val="Grigliatabella"/>
        <w:bidiVisual/>
        <w:tblW w:w="0" w:type="auto"/>
        <w:tblLook w:val="04A0" w:firstRow="1" w:lastRow="0" w:firstColumn="1" w:lastColumn="0" w:noHBand="0" w:noVBand="1"/>
      </w:tblPr>
      <w:tblGrid>
        <w:gridCol w:w="7397"/>
        <w:gridCol w:w="810"/>
        <w:gridCol w:w="809"/>
      </w:tblGrid>
      <w:tr w:rsidR="00CF296C" w14:paraId="23B65AD0" w14:textId="77777777" w:rsidTr="00954B87">
        <w:tc>
          <w:tcPr>
            <w:tcW w:w="7397" w:type="dxa"/>
          </w:tcPr>
          <w:p w14:paraId="1272F266" w14:textId="7CFB667E" w:rsidR="00CF296C" w:rsidRPr="00CF296C" w:rsidRDefault="00CF296C" w:rsidP="00CF296C">
            <w:pPr>
              <w:bidi/>
              <w:jc w:val="both"/>
              <w:rPr>
                <w:rtl/>
              </w:rPr>
            </w:pPr>
            <w:r w:rsidRPr="00CF296C">
              <w:rPr>
                <w:rFonts w:cs="Arial"/>
                <w:rtl/>
              </w:rPr>
              <w:t>(</w:t>
            </w:r>
            <w:r w:rsidR="00621025">
              <w:rPr>
                <w:rFonts w:ascii="Calibri" w:hAnsi="Calibri" w:cs="Calibri"/>
                <w:rtl/>
              </w:rPr>
              <w:t>٥</w:t>
            </w:r>
            <w:r w:rsidRPr="00CF296C">
              <w:rPr>
                <w:rFonts w:cs="Arial"/>
                <w:rtl/>
              </w:rPr>
              <w:t>) يعلن أن</w:t>
            </w:r>
            <w:r w:rsidR="00621025">
              <w:rPr>
                <w:rFonts w:cs="Arial" w:hint="cs"/>
                <w:rtl/>
              </w:rPr>
              <w:t>ّ</w:t>
            </w:r>
            <w:r w:rsidRPr="00CF296C">
              <w:rPr>
                <w:rFonts w:cs="Arial"/>
                <w:rtl/>
              </w:rPr>
              <w:t xml:space="preserve"> الشخص المذكور أعلاه:</w:t>
            </w:r>
          </w:p>
        </w:tc>
        <w:tc>
          <w:tcPr>
            <w:tcW w:w="810" w:type="dxa"/>
            <w:vAlign w:val="center"/>
          </w:tcPr>
          <w:p w14:paraId="5EC9FFC8" w14:textId="4AACD9A5" w:rsidR="00CF296C" w:rsidRDefault="00CF296C" w:rsidP="00954B87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نعم</w:t>
            </w:r>
          </w:p>
        </w:tc>
        <w:tc>
          <w:tcPr>
            <w:tcW w:w="809" w:type="dxa"/>
            <w:vAlign w:val="center"/>
          </w:tcPr>
          <w:p w14:paraId="06667580" w14:textId="30DC2ED6" w:rsidR="00CF296C" w:rsidRDefault="00CF296C" w:rsidP="00954B87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لا</w:t>
            </w:r>
          </w:p>
        </w:tc>
      </w:tr>
      <w:tr w:rsidR="00223818" w14:paraId="23D1FF95" w14:textId="77777777" w:rsidTr="00954B87">
        <w:trPr>
          <w:trHeight w:val="1594"/>
        </w:trPr>
        <w:tc>
          <w:tcPr>
            <w:tcW w:w="7397" w:type="dxa"/>
            <w:vAlign w:val="center"/>
          </w:tcPr>
          <w:p w14:paraId="34C8AEC5" w14:textId="08ACE6AD" w:rsidR="00223818" w:rsidRPr="00CF1B81" w:rsidRDefault="00CF1B81" w:rsidP="00621025">
            <w:pPr>
              <w:bidi/>
              <w:jc w:val="both"/>
              <w:rPr>
                <w:rFonts w:cs="Arial"/>
                <w:rtl/>
              </w:rPr>
            </w:pPr>
            <w:r w:rsidRPr="00CF1B81">
              <w:rPr>
                <w:rFonts w:cs="Arial"/>
                <w:rtl/>
              </w:rPr>
              <w:t>كان مشاركًا سابقًا في إعداد وثائق المشتريات المستخد</w:t>
            </w:r>
            <w:r w:rsidR="00621025">
              <w:rPr>
                <w:rFonts w:cs="Arial" w:hint="cs"/>
                <w:rtl/>
              </w:rPr>
              <w:t>َ</w:t>
            </w:r>
            <w:r w:rsidRPr="00CF1B81">
              <w:rPr>
                <w:rFonts w:cs="Arial"/>
                <w:rtl/>
              </w:rPr>
              <w:t>مة في إجراء منح العقد</w:t>
            </w:r>
            <w:r w:rsidR="00621025" w:rsidRPr="00CF1B81">
              <w:rPr>
                <w:rFonts w:cs="Arial"/>
                <w:rtl/>
              </w:rPr>
              <w:t xml:space="preserve"> هذا</w:t>
            </w:r>
            <w:r w:rsidRPr="00CF1B81">
              <w:rPr>
                <w:rFonts w:cs="Arial"/>
                <w:rtl/>
              </w:rPr>
              <w:t>، مم</w:t>
            </w:r>
            <w:r w:rsidR="00621025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>ا أد</w:t>
            </w:r>
            <w:r w:rsidR="00621025">
              <w:rPr>
                <w:rFonts w:cs="Arial" w:hint="cs"/>
                <w:rtl/>
              </w:rPr>
              <w:t>ّ</w:t>
            </w:r>
            <w:r w:rsidRPr="00CF1B81">
              <w:rPr>
                <w:rFonts w:cs="Arial"/>
                <w:rtl/>
              </w:rPr>
              <w:t>ى إلى انتهاك مبدأ المساواة في المعاملة، بما في ذلك تشويه المنافسة، بطريقة لا يمكن تصحيحها بوسائل أخرى</w:t>
            </w:r>
            <w:r w:rsidRPr="00CF1B81">
              <w:rPr>
                <w:rFonts w:cs="Arial"/>
              </w:rPr>
              <w:t>.</w:t>
            </w:r>
          </w:p>
          <w:p w14:paraId="25C69097" w14:textId="35DFF004" w:rsidR="00CF1B81" w:rsidRPr="00CF296C" w:rsidRDefault="00CF1B81" w:rsidP="00621025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810" w:type="dxa"/>
            <w:vAlign w:val="center"/>
          </w:tcPr>
          <w:p w14:paraId="4DA5BF15" w14:textId="4E72B21F" w:rsidR="00223818" w:rsidRDefault="00223818" w:rsidP="00954B87">
            <w:pPr>
              <w:bidi/>
              <w:jc w:val="center"/>
              <w:rPr>
                <w:b/>
                <w:bCs/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809" w:type="dxa"/>
            <w:vAlign w:val="center"/>
          </w:tcPr>
          <w:p w14:paraId="6AA05461" w14:textId="21283517" w:rsidR="00223818" w:rsidRDefault="00223818" w:rsidP="00954B87">
            <w:pPr>
              <w:bidi/>
              <w:jc w:val="center"/>
              <w:rPr>
                <w:b/>
                <w:bCs/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</w:tbl>
    <w:p w14:paraId="6338A6CD" w14:textId="77777777" w:rsidR="00621025" w:rsidRDefault="00621025" w:rsidP="00CF1B81">
      <w:pPr>
        <w:bidi/>
        <w:jc w:val="center"/>
        <w:rPr>
          <w:rFonts w:cs="Arial"/>
          <w:b/>
          <w:bCs/>
          <w:sz w:val="28"/>
          <w:szCs w:val="28"/>
        </w:rPr>
      </w:pPr>
    </w:p>
    <w:p w14:paraId="2F95A5E8" w14:textId="41ACAC21" w:rsidR="00223818" w:rsidRPr="00CF1B81" w:rsidRDefault="00223818" w:rsidP="00621025">
      <w:pPr>
        <w:bidi/>
        <w:jc w:val="center"/>
        <w:rPr>
          <w:rFonts w:cs="Arial"/>
          <w:b/>
          <w:bCs/>
          <w:sz w:val="28"/>
          <w:szCs w:val="28"/>
          <w:rtl/>
        </w:rPr>
      </w:pPr>
      <w:r w:rsidRPr="00CF1B81">
        <w:rPr>
          <w:rFonts w:cs="Arial"/>
          <w:b/>
          <w:bCs/>
          <w:sz w:val="28"/>
          <w:szCs w:val="28"/>
          <w:rtl/>
        </w:rPr>
        <w:t xml:space="preserve">خامساً </w:t>
      </w:r>
      <w:r w:rsidR="00B13C74">
        <w:rPr>
          <w:rFonts w:cs="Arial" w:hint="cs"/>
          <w:b/>
          <w:bCs/>
          <w:sz w:val="28"/>
          <w:szCs w:val="28"/>
          <w:rtl/>
        </w:rPr>
        <w:t>-</w:t>
      </w:r>
      <w:r w:rsidR="00B13C74" w:rsidRPr="00CF1B81">
        <w:rPr>
          <w:rFonts w:cs="Arial"/>
          <w:b/>
          <w:bCs/>
          <w:sz w:val="28"/>
          <w:szCs w:val="28"/>
          <w:rtl/>
        </w:rPr>
        <w:t xml:space="preserve"> </w:t>
      </w:r>
      <w:r w:rsidR="00621025" w:rsidRPr="00621025">
        <w:rPr>
          <w:rFonts w:cs="Arial"/>
          <w:b/>
          <w:bCs/>
          <w:sz w:val="28"/>
          <w:szCs w:val="28"/>
          <w:rtl/>
        </w:rPr>
        <w:t>التدابير التصحيحية</w:t>
      </w:r>
    </w:p>
    <w:p w14:paraId="574EEB1B" w14:textId="400DDD57" w:rsidR="00223818" w:rsidRDefault="00223818" w:rsidP="00223818">
      <w:pPr>
        <w:bidi/>
        <w:jc w:val="both"/>
        <w:rPr>
          <w:rFonts w:cs="Arial"/>
          <w:rtl/>
        </w:rPr>
      </w:pPr>
      <w:r w:rsidRPr="00223818">
        <w:rPr>
          <w:rFonts w:cs="Arial"/>
          <w:rtl/>
        </w:rPr>
        <w:t>إذا أعلن الشخص عن إحدى حالات الاستبعاد المذكورة أعلاه، فيجوز له الإشارة إلى التدابير التصحيحية التي ات</w:t>
      </w:r>
      <w:r w:rsidR="00621025">
        <w:rPr>
          <w:rFonts w:cs="Arial" w:hint="cs"/>
          <w:rtl/>
        </w:rPr>
        <w:t>ّ</w:t>
      </w:r>
      <w:r w:rsidRPr="00223818">
        <w:rPr>
          <w:rFonts w:cs="Arial"/>
          <w:rtl/>
        </w:rPr>
        <w:t xml:space="preserve">خذها لمعالجة حالة الاستبعاد، وذلك لتمكين المسؤول المُصرِّح له من تحديد ما إذا كانت هذه التدابير كافية لإثبات موثوقيتها. وقد يشمل ذلك، على سبيل المثال، تدابير </w:t>
      </w:r>
      <w:r w:rsidR="00621025">
        <w:rPr>
          <w:rFonts w:cs="Arial" w:hint="cs"/>
          <w:rtl/>
        </w:rPr>
        <w:t>تق</w:t>
      </w:r>
      <w:r w:rsidRPr="00223818">
        <w:rPr>
          <w:rFonts w:cs="Arial"/>
          <w:rtl/>
        </w:rPr>
        <w:t>نية</w:t>
      </w:r>
      <w:r w:rsidR="00621025">
        <w:rPr>
          <w:rFonts w:cs="Arial" w:hint="cs"/>
          <w:rtl/>
        </w:rPr>
        <w:t xml:space="preserve">، </w:t>
      </w:r>
      <w:r w:rsidR="00621025" w:rsidRPr="00223818">
        <w:rPr>
          <w:rFonts w:cs="Arial"/>
          <w:rtl/>
        </w:rPr>
        <w:t xml:space="preserve">تنظيمية </w:t>
      </w:r>
      <w:r w:rsidRPr="00223818">
        <w:rPr>
          <w:rFonts w:cs="Arial"/>
          <w:rtl/>
        </w:rPr>
        <w:t xml:space="preserve">وشخصية لمنع تكرار </w:t>
      </w:r>
      <w:r w:rsidR="00621025" w:rsidRPr="00223818">
        <w:rPr>
          <w:rFonts w:cs="Arial"/>
          <w:rtl/>
        </w:rPr>
        <w:t>حدوث</w:t>
      </w:r>
      <w:r w:rsidR="00621025">
        <w:rPr>
          <w:rFonts w:cs="Arial" w:hint="cs"/>
          <w:rtl/>
        </w:rPr>
        <w:t xml:space="preserve"> هذه الحالات</w:t>
      </w:r>
      <w:r w:rsidRPr="00223818">
        <w:rPr>
          <w:rFonts w:cs="Arial"/>
          <w:rtl/>
        </w:rPr>
        <w:t xml:space="preserve">، أو تعويض الأضرار، أو دفع الغرامات أو أي ضرائب أو مساهمات في الضمان الاجتماعي. يجب تقديم الأدلة الوثائقية ذات الصلة </w:t>
      </w:r>
      <w:r w:rsidR="00621025">
        <w:rPr>
          <w:rFonts w:cs="Arial" w:hint="cs"/>
          <w:rtl/>
        </w:rPr>
        <w:t>و</w:t>
      </w:r>
      <w:r w:rsidRPr="00223818">
        <w:rPr>
          <w:rFonts w:cs="Arial"/>
          <w:rtl/>
        </w:rPr>
        <w:t>التي توضح التدابير التصحيحية المت</w:t>
      </w:r>
      <w:r w:rsidR="00621025">
        <w:rPr>
          <w:rFonts w:cs="Arial" w:hint="cs"/>
          <w:rtl/>
        </w:rPr>
        <w:t>ّ</w:t>
      </w:r>
      <w:r w:rsidRPr="00223818">
        <w:rPr>
          <w:rFonts w:cs="Arial"/>
          <w:rtl/>
        </w:rPr>
        <w:t xml:space="preserve">خذة في ملحق هذا الإعلان. </w:t>
      </w:r>
      <w:r w:rsidR="00621025" w:rsidRPr="00223818">
        <w:rPr>
          <w:rFonts w:cs="Arial"/>
          <w:rtl/>
        </w:rPr>
        <w:t xml:space="preserve">هذا </w:t>
      </w:r>
      <w:r w:rsidRPr="00223818">
        <w:rPr>
          <w:rFonts w:cs="Arial"/>
          <w:rtl/>
        </w:rPr>
        <w:t>لا ينطبق على الحالات المشار إليها في الفقرة (</w:t>
      </w:r>
      <w:r w:rsidR="00B13C74">
        <w:rPr>
          <w:rFonts w:ascii="Calibri" w:hAnsi="Calibri" w:cs="Calibri"/>
          <w:rtl/>
        </w:rPr>
        <w:t>١</w:t>
      </w:r>
      <w:r w:rsidRPr="00223818">
        <w:rPr>
          <w:rFonts w:cs="Arial"/>
          <w:rtl/>
        </w:rPr>
        <w:t>)(د) من هذا الإعلان.</w:t>
      </w:r>
    </w:p>
    <w:p w14:paraId="516E2779" w14:textId="34DB9EB4" w:rsidR="00223818" w:rsidRPr="00CF1B81" w:rsidRDefault="00490C8C" w:rsidP="00223818">
      <w:pPr>
        <w:bidi/>
        <w:jc w:val="center"/>
        <w:rPr>
          <w:rFonts w:cs="Arial"/>
          <w:b/>
          <w:bCs/>
          <w:sz w:val="28"/>
          <w:szCs w:val="28"/>
          <w:rtl/>
        </w:rPr>
      </w:pPr>
      <w:r w:rsidRPr="00CF1B81">
        <w:rPr>
          <w:rFonts w:cs="Arial" w:hint="cs"/>
          <w:b/>
          <w:bCs/>
          <w:sz w:val="28"/>
          <w:szCs w:val="28"/>
          <w:rtl/>
        </w:rPr>
        <w:t>سادسا</w:t>
      </w:r>
      <w:r w:rsidR="00B13C74">
        <w:rPr>
          <w:rFonts w:cs="Arial" w:hint="cs"/>
          <w:b/>
          <w:bCs/>
          <w:sz w:val="28"/>
          <w:szCs w:val="28"/>
          <w:rtl/>
        </w:rPr>
        <w:t>ً</w:t>
      </w:r>
      <w:r w:rsidR="00223818" w:rsidRPr="00CF1B81">
        <w:rPr>
          <w:rFonts w:cs="Arial"/>
          <w:b/>
          <w:bCs/>
          <w:sz w:val="28"/>
          <w:szCs w:val="28"/>
          <w:rtl/>
        </w:rPr>
        <w:t xml:space="preserve"> - الأدلة عند الطلب</w:t>
      </w:r>
    </w:p>
    <w:p w14:paraId="3F876914" w14:textId="39E6A69F" w:rsidR="00223818" w:rsidRDefault="00223818" w:rsidP="00223818">
      <w:pPr>
        <w:bidi/>
        <w:jc w:val="both"/>
        <w:rPr>
          <w:rFonts w:cs="Arial"/>
          <w:rtl/>
        </w:rPr>
      </w:pPr>
      <w:r w:rsidRPr="00223818">
        <w:rPr>
          <w:rFonts w:cs="Arial"/>
          <w:rtl/>
        </w:rPr>
        <w:t>بناءً على الطلب وفي غضون المهلة التي تحد</w:t>
      </w:r>
      <w:r w:rsidR="00B13C74">
        <w:rPr>
          <w:rFonts w:cs="Arial" w:hint="cs"/>
          <w:rtl/>
        </w:rPr>
        <w:t>ّ</w:t>
      </w:r>
      <w:r w:rsidRPr="00223818">
        <w:rPr>
          <w:rFonts w:cs="Arial"/>
          <w:rtl/>
        </w:rPr>
        <w:t xml:space="preserve">دها الجهة المتعاقدة، يجب على الشخص تقديم معلومات عن الأشخاص الطبيعيين أو الاعتباريين الأعضاء في الهيئة الإدارية أو التنظيمية أو </w:t>
      </w:r>
      <w:r w:rsidR="00B13C74" w:rsidRPr="00223818">
        <w:rPr>
          <w:rFonts w:cs="Arial"/>
          <w:rtl/>
        </w:rPr>
        <w:t>ال</w:t>
      </w:r>
      <w:r w:rsidR="00B13C74">
        <w:rPr>
          <w:rFonts w:cs="Arial" w:hint="cs"/>
          <w:rtl/>
        </w:rPr>
        <w:t>رقابية</w:t>
      </w:r>
      <w:r w:rsidR="00B13C74" w:rsidRPr="00223818">
        <w:rPr>
          <w:rFonts w:cs="Arial"/>
          <w:rtl/>
        </w:rPr>
        <w:t xml:space="preserve"> </w:t>
      </w:r>
      <w:r w:rsidRPr="00223818">
        <w:rPr>
          <w:rFonts w:cs="Arial"/>
          <w:rtl/>
        </w:rPr>
        <w:t>أو الذين يتمت</w:t>
      </w:r>
      <w:r w:rsidR="00B13C74">
        <w:rPr>
          <w:rFonts w:cs="Arial" w:hint="cs"/>
          <w:rtl/>
        </w:rPr>
        <w:t>ّ</w:t>
      </w:r>
      <w:r w:rsidRPr="00223818">
        <w:rPr>
          <w:rFonts w:cs="Arial"/>
          <w:rtl/>
        </w:rPr>
        <w:t>عون بصلاحيات التمثيل أو ات</w:t>
      </w:r>
      <w:r w:rsidR="00B13C74">
        <w:rPr>
          <w:rFonts w:cs="Arial" w:hint="cs"/>
          <w:rtl/>
        </w:rPr>
        <w:t>ّ</w:t>
      </w:r>
      <w:r w:rsidRPr="00223818">
        <w:rPr>
          <w:rFonts w:cs="Arial"/>
          <w:rtl/>
        </w:rPr>
        <w:t xml:space="preserve">خاذ القرار أو الرقابة، بما في ذلك الأشخاص الطبيعيين والاعتباريين ضمن هيكل الملكية </w:t>
      </w:r>
      <w:r w:rsidR="00B13C74" w:rsidRPr="00223818">
        <w:rPr>
          <w:rFonts w:cs="Arial"/>
          <w:rtl/>
        </w:rPr>
        <w:t>وال</w:t>
      </w:r>
      <w:r w:rsidR="00B13C74">
        <w:rPr>
          <w:rFonts w:cs="Arial" w:hint="cs"/>
          <w:rtl/>
        </w:rPr>
        <w:t>رقابة</w:t>
      </w:r>
      <w:r w:rsidR="00B13C74" w:rsidRPr="00223818">
        <w:rPr>
          <w:rFonts w:cs="Arial"/>
          <w:rtl/>
        </w:rPr>
        <w:t xml:space="preserve"> </w:t>
      </w:r>
      <w:r w:rsidRPr="00223818">
        <w:rPr>
          <w:rFonts w:cs="Arial"/>
          <w:rtl/>
        </w:rPr>
        <w:t>والمالكين المستفيدين، بالإضافة إلى أدل</w:t>
      </w:r>
      <w:r w:rsidR="00B13C74">
        <w:rPr>
          <w:rFonts w:cs="Arial" w:hint="cs"/>
          <w:rtl/>
        </w:rPr>
        <w:t>ّ</w:t>
      </w:r>
      <w:r w:rsidRPr="00223818">
        <w:rPr>
          <w:rFonts w:cs="Arial"/>
          <w:rtl/>
        </w:rPr>
        <w:t>ة مناسبة على عدم خضوع أي</w:t>
      </w:r>
      <w:r w:rsidR="00B13C74">
        <w:rPr>
          <w:rFonts w:cs="Arial" w:hint="cs"/>
          <w:rtl/>
        </w:rPr>
        <w:t>ّ</w:t>
      </w:r>
      <w:r w:rsidRPr="00223818">
        <w:rPr>
          <w:rFonts w:cs="Arial"/>
          <w:rtl/>
        </w:rPr>
        <w:t xml:space="preserve"> منهم لأي</w:t>
      </w:r>
      <w:r w:rsidR="00B13C74">
        <w:rPr>
          <w:rFonts w:cs="Arial" w:hint="cs"/>
          <w:rtl/>
        </w:rPr>
        <w:t>ّ</w:t>
      </w:r>
      <w:r w:rsidRPr="00223818">
        <w:rPr>
          <w:rFonts w:cs="Arial"/>
          <w:rtl/>
        </w:rPr>
        <w:t xml:space="preserve"> من حالات الاستبعاد المشار إليها في الفقرات </w:t>
      </w:r>
      <w:r w:rsidR="00B13C74">
        <w:rPr>
          <w:rFonts w:cs="Arial" w:hint="cs"/>
          <w:rtl/>
        </w:rPr>
        <w:t>من</w:t>
      </w:r>
      <w:r w:rsidR="00B13C74" w:rsidRPr="00223818">
        <w:rPr>
          <w:rFonts w:cs="Arial"/>
          <w:rtl/>
        </w:rPr>
        <w:t xml:space="preserve"> (</w:t>
      </w:r>
      <w:r w:rsidR="00B13C74">
        <w:rPr>
          <w:rFonts w:ascii="Calibri" w:hAnsi="Calibri" w:cs="Calibri"/>
          <w:rtl/>
        </w:rPr>
        <w:t>١</w:t>
      </w:r>
      <w:r w:rsidR="00B13C74" w:rsidRPr="00223818">
        <w:rPr>
          <w:rFonts w:cs="Arial"/>
          <w:rtl/>
        </w:rPr>
        <w:t xml:space="preserve">) </w:t>
      </w:r>
      <w:r w:rsidRPr="00223818">
        <w:rPr>
          <w:rFonts w:cs="Arial"/>
          <w:rtl/>
        </w:rPr>
        <w:t>(ج) إلى (و) .</w:t>
      </w:r>
    </w:p>
    <w:p w14:paraId="1D9FFB36" w14:textId="7EDC8DE3" w:rsidR="00223818" w:rsidRDefault="00223818" w:rsidP="00223818">
      <w:pPr>
        <w:bidi/>
        <w:jc w:val="both"/>
        <w:rPr>
          <w:rFonts w:cs="Arial"/>
          <w:rtl/>
        </w:rPr>
      </w:pPr>
      <w:r w:rsidRPr="00223818">
        <w:rPr>
          <w:rFonts w:cs="Arial"/>
          <w:rtl/>
        </w:rPr>
        <w:t xml:space="preserve">لا يُطلب من الشخص تقديم الأدلة </w:t>
      </w:r>
      <w:r w:rsidR="00B13C74">
        <w:rPr>
          <w:rFonts w:cs="Arial" w:hint="cs"/>
          <w:rtl/>
        </w:rPr>
        <w:t>في حال</w:t>
      </w:r>
      <w:r w:rsidR="00B13C74" w:rsidRPr="00223818">
        <w:rPr>
          <w:rFonts w:cs="Arial"/>
          <w:rtl/>
        </w:rPr>
        <w:t xml:space="preserve"> </w:t>
      </w:r>
      <w:r w:rsidRPr="00223818">
        <w:rPr>
          <w:rFonts w:cs="Arial"/>
          <w:rtl/>
        </w:rPr>
        <w:t>سبق تقديمها ل</w:t>
      </w:r>
      <w:r>
        <w:rPr>
          <w:rFonts w:cs="Arial" w:hint="cs"/>
          <w:rtl/>
        </w:rPr>
        <w:t>منحة</w:t>
      </w:r>
      <w:r w:rsidRPr="00223818">
        <w:rPr>
          <w:rFonts w:cs="Arial"/>
          <w:rtl/>
        </w:rPr>
        <w:t xml:space="preserve"> </w:t>
      </w:r>
      <w:r w:rsidR="00B13C74">
        <w:rPr>
          <w:rFonts w:cs="Arial" w:hint="cs"/>
          <w:rtl/>
        </w:rPr>
        <w:t>أ</w:t>
      </w:r>
      <w:r w:rsidR="00B13C74" w:rsidRPr="00223818">
        <w:rPr>
          <w:rFonts w:cs="Arial"/>
          <w:rtl/>
        </w:rPr>
        <w:t>خر</w:t>
      </w:r>
      <w:r w:rsidR="00B13C74">
        <w:rPr>
          <w:rFonts w:cs="Arial" w:hint="cs"/>
          <w:rtl/>
        </w:rPr>
        <w:t>ى</w:t>
      </w:r>
      <w:r w:rsidR="00B13C74" w:rsidRPr="00223818">
        <w:rPr>
          <w:rFonts w:cs="Arial"/>
          <w:rtl/>
        </w:rPr>
        <w:t xml:space="preserve"> </w:t>
      </w:r>
      <w:r w:rsidRPr="00223818">
        <w:rPr>
          <w:rFonts w:cs="Arial"/>
          <w:rtl/>
        </w:rPr>
        <w:t xml:space="preserve">لدى الجهة المتعاقدة نفسها. </w:t>
      </w:r>
      <w:r w:rsidR="00B13C74" w:rsidRPr="00B13C74">
        <w:rPr>
          <w:rFonts w:cs="Arial"/>
          <w:rtl/>
        </w:rPr>
        <w:t>يجب أن تكون الوثائق قد صدرت في غضون سنة واحدة من تاريخ طلبها من قبل الجهة المتعاقدة ويجب أن تكون سارية المفعول في ذلك التاري</w:t>
      </w:r>
      <w:r w:rsidR="00B13C74">
        <w:rPr>
          <w:rFonts w:cs="Arial" w:hint="cs"/>
          <w:rtl/>
        </w:rPr>
        <w:t>خ</w:t>
      </w:r>
      <w:r w:rsidRPr="00223818">
        <w:rPr>
          <w:rFonts w:cs="Arial"/>
          <w:rtl/>
        </w:rPr>
        <w:t>.</w:t>
      </w:r>
    </w:p>
    <w:p w14:paraId="59304DDD" w14:textId="6F0F0A89" w:rsidR="00223818" w:rsidRPr="00CF1B81" w:rsidRDefault="00490C8C" w:rsidP="00223818">
      <w:pPr>
        <w:bidi/>
        <w:jc w:val="center"/>
        <w:rPr>
          <w:rFonts w:cs="Arial"/>
          <w:b/>
          <w:bCs/>
          <w:sz w:val="28"/>
          <w:szCs w:val="28"/>
          <w:rtl/>
        </w:rPr>
      </w:pPr>
      <w:r w:rsidRPr="00CF1B81">
        <w:rPr>
          <w:rFonts w:cs="Arial" w:hint="cs"/>
          <w:b/>
          <w:bCs/>
          <w:sz w:val="28"/>
          <w:szCs w:val="28"/>
          <w:rtl/>
        </w:rPr>
        <w:t>سابعا</w:t>
      </w:r>
      <w:r w:rsidR="00B13C74">
        <w:rPr>
          <w:rFonts w:cs="Arial" w:hint="cs"/>
          <w:b/>
          <w:bCs/>
          <w:sz w:val="28"/>
          <w:szCs w:val="28"/>
          <w:rtl/>
        </w:rPr>
        <w:t xml:space="preserve">ً </w:t>
      </w:r>
      <w:r w:rsidR="00223818" w:rsidRPr="00CF1B81">
        <w:rPr>
          <w:rFonts w:cs="Arial"/>
          <w:b/>
          <w:bCs/>
          <w:sz w:val="28"/>
          <w:szCs w:val="28"/>
          <w:rtl/>
        </w:rPr>
        <w:t>- معايير الاختيار</w:t>
      </w:r>
    </w:p>
    <w:tbl>
      <w:tblPr>
        <w:tblStyle w:val="Grigliatabella"/>
        <w:bidiVisual/>
        <w:tblW w:w="0" w:type="auto"/>
        <w:tblLook w:val="04A0" w:firstRow="1" w:lastRow="0" w:firstColumn="1" w:lastColumn="0" w:noHBand="0" w:noVBand="1"/>
      </w:tblPr>
      <w:tblGrid>
        <w:gridCol w:w="6227"/>
        <w:gridCol w:w="990"/>
        <w:gridCol w:w="810"/>
        <w:gridCol w:w="989"/>
      </w:tblGrid>
      <w:tr w:rsidR="00223818" w14:paraId="6FE7B81A" w14:textId="77777777" w:rsidTr="00954B87">
        <w:tc>
          <w:tcPr>
            <w:tcW w:w="6227" w:type="dxa"/>
            <w:vAlign w:val="center"/>
          </w:tcPr>
          <w:p w14:paraId="3FA440E5" w14:textId="6FD63312" w:rsidR="00223818" w:rsidRDefault="00223818" w:rsidP="00B13C74">
            <w:pPr>
              <w:bidi/>
              <w:jc w:val="both"/>
              <w:rPr>
                <w:rtl/>
              </w:rPr>
            </w:pPr>
            <w:r w:rsidRPr="00223818">
              <w:rPr>
                <w:rFonts w:cs="Arial"/>
                <w:rtl/>
              </w:rPr>
              <w:t>(</w:t>
            </w:r>
            <w:r w:rsidR="00B13C74">
              <w:rPr>
                <w:rFonts w:ascii="Calibri" w:hAnsi="Calibri" w:cs="Calibri"/>
                <w:rtl/>
              </w:rPr>
              <w:t>١</w:t>
            </w:r>
            <w:r w:rsidRPr="00223818">
              <w:rPr>
                <w:rFonts w:cs="Arial"/>
                <w:rtl/>
              </w:rPr>
              <w:t>) يعلن أن</w:t>
            </w:r>
            <w:r w:rsidR="00B13C74">
              <w:rPr>
                <w:rFonts w:cs="Arial" w:hint="cs"/>
                <w:rtl/>
              </w:rPr>
              <w:t>ّ</w:t>
            </w:r>
            <w:r w:rsidRPr="00223818">
              <w:rPr>
                <w:rFonts w:cs="Arial"/>
                <w:rtl/>
              </w:rPr>
              <w:t xml:space="preserve"> الشخص المذكور أعلاه </w:t>
            </w:r>
            <w:r w:rsidR="00B13C74" w:rsidRPr="00223818">
              <w:rPr>
                <w:rFonts w:cs="Arial"/>
                <w:rtl/>
              </w:rPr>
              <w:t>ي</w:t>
            </w:r>
            <w:r w:rsidR="00B13C74">
              <w:rPr>
                <w:rFonts w:cs="Arial" w:hint="cs"/>
                <w:rtl/>
              </w:rPr>
              <w:t>ستوفي</w:t>
            </w:r>
            <w:r w:rsidR="00B13C74" w:rsidRPr="00223818">
              <w:rPr>
                <w:rFonts w:cs="Arial"/>
                <w:rtl/>
              </w:rPr>
              <w:t xml:space="preserve"> </w:t>
            </w:r>
            <w:r w:rsidRPr="00223818">
              <w:rPr>
                <w:rFonts w:cs="Arial"/>
                <w:rtl/>
              </w:rPr>
              <w:t>معايير الاختيار المطب</w:t>
            </w:r>
            <w:r w:rsidR="00B13C74">
              <w:rPr>
                <w:rFonts w:cs="Arial" w:hint="cs"/>
                <w:rtl/>
              </w:rPr>
              <w:t>ّ</w:t>
            </w:r>
            <w:r w:rsidRPr="00223818">
              <w:rPr>
                <w:rFonts w:cs="Arial"/>
                <w:rtl/>
              </w:rPr>
              <w:t>قة عليه بشكل فردي كما هو منصوص عليه في وثائق ال</w:t>
            </w:r>
            <w:r>
              <w:rPr>
                <w:rFonts w:cs="Arial" w:hint="cs"/>
                <w:rtl/>
              </w:rPr>
              <w:t>مناقصة</w:t>
            </w:r>
            <w:r w:rsidRPr="00223818">
              <w:rPr>
                <w:rFonts w:cs="Arial"/>
                <w:rtl/>
              </w:rPr>
              <w:t>:</w:t>
            </w:r>
          </w:p>
        </w:tc>
        <w:tc>
          <w:tcPr>
            <w:tcW w:w="990" w:type="dxa"/>
            <w:vAlign w:val="center"/>
          </w:tcPr>
          <w:p w14:paraId="1B5A6CFB" w14:textId="4B5A78BE" w:rsidR="00223818" w:rsidRDefault="00223818" w:rsidP="00954B87">
            <w:pPr>
              <w:bidi/>
              <w:jc w:val="center"/>
              <w:rPr>
                <w:rtl/>
              </w:rPr>
            </w:pPr>
            <w:r>
              <w:rPr>
                <w:rFonts w:hint="cs"/>
                <w:noProof/>
                <w:rtl/>
              </w:rPr>
              <w:t>نعم</w:t>
            </w:r>
          </w:p>
        </w:tc>
        <w:tc>
          <w:tcPr>
            <w:tcW w:w="810" w:type="dxa"/>
            <w:vAlign w:val="center"/>
          </w:tcPr>
          <w:p w14:paraId="7713A036" w14:textId="68D6E3F8" w:rsidR="00223818" w:rsidRDefault="00223818" w:rsidP="00954B87">
            <w:pPr>
              <w:bidi/>
              <w:jc w:val="center"/>
              <w:rPr>
                <w:rtl/>
              </w:rPr>
            </w:pPr>
            <w:r>
              <w:rPr>
                <w:rFonts w:hint="cs"/>
                <w:noProof/>
                <w:rtl/>
              </w:rPr>
              <w:t>لا</w:t>
            </w:r>
          </w:p>
        </w:tc>
        <w:tc>
          <w:tcPr>
            <w:tcW w:w="989" w:type="dxa"/>
            <w:vAlign w:val="center"/>
          </w:tcPr>
          <w:p w14:paraId="46F63F50" w14:textId="07721DCC" w:rsidR="00223818" w:rsidRDefault="00B13C74" w:rsidP="00954B87">
            <w:pPr>
              <w:bidi/>
              <w:jc w:val="center"/>
              <w:rPr>
                <w:rtl/>
              </w:rPr>
            </w:pPr>
            <w:r w:rsidRPr="00250AD8">
              <w:rPr>
                <w:noProof/>
                <w:rtl/>
              </w:rPr>
              <w:t>غير قابل للتطبيق</w:t>
            </w:r>
          </w:p>
        </w:tc>
      </w:tr>
      <w:tr w:rsidR="00223818" w14:paraId="626D0E82" w14:textId="77777777" w:rsidTr="00954B87">
        <w:trPr>
          <w:trHeight w:val="323"/>
        </w:trPr>
        <w:tc>
          <w:tcPr>
            <w:tcW w:w="6227" w:type="dxa"/>
            <w:vAlign w:val="center"/>
          </w:tcPr>
          <w:p w14:paraId="278EA7B2" w14:textId="21549F94" w:rsidR="00223818" w:rsidRDefault="00223818" w:rsidP="00B13C74">
            <w:pPr>
              <w:bidi/>
              <w:jc w:val="both"/>
              <w:rPr>
                <w:rtl/>
              </w:rPr>
            </w:pPr>
            <w:r>
              <w:rPr>
                <w:rFonts w:cs="Arial"/>
                <w:rtl/>
              </w:rPr>
              <w:t xml:space="preserve">(أ) أن يكون لديه </w:t>
            </w:r>
            <w:r w:rsidR="00B13C74">
              <w:rPr>
                <w:rFonts w:cs="Arial"/>
                <w:rtl/>
              </w:rPr>
              <w:t>ال</w:t>
            </w:r>
            <w:r w:rsidR="00B13C74">
              <w:rPr>
                <w:rFonts w:cs="Arial" w:hint="cs"/>
                <w:rtl/>
              </w:rPr>
              <w:t>قدرة</w:t>
            </w:r>
            <w:r w:rsidR="00B13C74">
              <w:rPr>
                <w:rFonts w:cs="Arial"/>
                <w:rtl/>
              </w:rPr>
              <w:t xml:space="preserve"> </w:t>
            </w:r>
            <w:r>
              <w:rPr>
                <w:rFonts w:cs="Arial"/>
                <w:rtl/>
              </w:rPr>
              <w:t>القانونية والتنظيمية لممارسة النشاط المهني اللازم لتنفيذ العقد.</w:t>
            </w:r>
          </w:p>
        </w:tc>
        <w:tc>
          <w:tcPr>
            <w:tcW w:w="990" w:type="dxa"/>
            <w:vAlign w:val="center"/>
          </w:tcPr>
          <w:p w14:paraId="26C42105" w14:textId="31424AC0" w:rsidR="00223818" w:rsidRDefault="0022381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4D338FFD" w14:textId="573A826A" w:rsidR="00223818" w:rsidRDefault="0022381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989" w:type="dxa"/>
            <w:vAlign w:val="center"/>
          </w:tcPr>
          <w:p w14:paraId="4E27A836" w14:textId="0D32D8FD" w:rsidR="00223818" w:rsidRDefault="00223818" w:rsidP="00954B87">
            <w:pPr>
              <w:bidi/>
              <w:jc w:val="center"/>
              <w:rPr>
                <w:rtl/>
              </w:rPr>
            </w:pPr>
            <w:r w:rsidRPr="006822F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22F7">
              <w:rPr>
                <w:noProof/>
              </w:rPr>
              <w:instrText xml:space="preserve"> FORMCHECKBOX </w:instrText>
            </w:r>
            <w:r w:rsidRPr="006822F7">
              <w:rPr>
                <w:noProof/>
              </w:rPr>
            </w:r>
            <w:r w:rsidRPr="006822F7">
              <w:rPr>
                <w:noProof/>
              </w:rPr>
              <w:fldChar w:fldCharType="separate"/>
            </w:r>
            <w:r w:rsidRPr="006822F7">
              <w:rPr>
                <w:noProof/>
              </w:rPr>
              <w:fldChar w:fldCharType="end"/>
            </w:r>
          </w:p>
        </w:tc>
      </w:tr>
      <w:tr w:rsidR="00223818" w14:paraId="3E364308" w14:textId="77777777" w:rsidTr="00954B87">
        <w:trPr>
          <w:trHeight w:val="350"/>
        </w:trPr>
        <w:tc>
          <w:tcPr>
            <w:tcW w:w="6227" w:type="dxa"/>
            <w:vAlign w:val="center"/>
          </w:tcPr>
          <w:p w14:paraId="0CD28AD7" w14:textId="5EC24AB7" w:rsidR="00223818" w:rsidRPr="00223818" w:rsidRDefault="00223818" w:rsidP="00B13C74">
            <w:pPr>
              <w:bidi/>
              <w:jc w:val="both"/>
              <w:rPr>
                <w:rtl/>
              </w:rPr>
            </w:pPr>
            <w:r>
              <w:rPr>
                <w:rFonts w:cs="Arial"/>
                <w:rtl/>
              </w:rPr>
              <w:t>(ب) أن يستوفي المعايير الاقتصادية والمالية المعمول بها والمبي</w:t>
            </w:r>
            <w:r w:rsidR="00B13C74">
              <w:rPr>
                <w:rFonts w:cs="Arial" w:hint="cs"/>
                <w:rtl/>
              </w:rPr>
              <w:t>ّ</w:t>
            </w:r>
            <w:r>
              <w:rPr>
                <w:rFonts w:cs="Arial"/>
                <w:rtl/>
              </w:rPr>
              <w:t>نة في إشعار العقد.</w:t>
            </w:r>
          </w:p>
        </w:tc>
        <w:tc>
          <w:tcPr>
            <w:tcW w:w="990" w:type="dxa"/>
            <w:vAlign w:val="center"/>
          </w:tcPr>
          <w:p w14:paraId="04250604" w14:textId="2B2BA1B1" w:rsidR="00223818" w:rsidRDefault="0022381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1B648BDD" w14:textId="43E6D5F2" w:rsidR="00223818" w:rsidRDefault="0022381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989" w:type="dxa"/>
            <w:vAlign w:val="center"/>
          </w:tcPr>
          <w:p w14:paraId="7B5670E7" w14:textId="72BB1023" w:rsidR="00223818" w:rsidRDefault="00223818" w:rsidP="00954B87">
            <w:pPr>
              <w:bidi/>
              <w:jc w:val="center"/>
              <w:rPr>
                <w:rtl/>
              </w:rPr>
            </w:pPr>
            <w:r w:rsidRPr="006822F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22F7">
              <w:rPr>
                <w:noProof/>
              </w:rPr>
              <w:instrText xml:space="preserve"> FORMCHECKBOX </w:instrText>
            </w:r>
            <w:r w:rsidRPr="006822F7">
              <w:rPr>
                <w:noProof/>
              </w:rPr>
            </w:r>
            <w:r w:rsidRPr="006822F7">
              <w:rPr>
                <w:noProof/>
              </w:rPr>
              <w:fldChar w:fldCharType="separate"/>
            </w:r>
            <w:r w:rsidRPr="006822F7">
              <w:rPr>
                <w:noProof/>
              </w:rPr>
              <w:fldChar w:fldCharType="end"/>
            </w:r>
          </w:p>
        </w:tc>
      </w:tr>
      <w:tr w:rsidR="00223818" w14:paraId="7A9534EB" w14:textId="77777777" w:rsidTr="00954B87">
        <w:trPr>
          <w:trHeight w:val="341"/>
        </w:trPr>
        <w:tc>
          <w:tcPr>
            <w:tcW w:w="6227" w:type="dxa"/>
            <w:vAlign w:val="center"/>
          </w:tcPr>
          <w:p w14:paraId="42B66026" w14:textId="467AC476" w:rsidR="00223818" w:rsidRPr="00223818" w:rsidRDefault="00223818" w:rsidP="00B13C74">
            <w:pPr>
              <w:bidi/>
              <w:jc w:val="both"/>
              <w:rPr>
                <w:rtl/>
              </w:rPr>
            </w:pPr>
            <w:r>
              <w:rPr>
                <w:rFonts w:cs="Arial"/>
                <w:rtl/>
              </w:rPr>
              <w:t xml:space="preserve">(ج) أن يستوفي المعايير </w:t>
            </w:r>
            <w:r w:rsidR="00B13C74">
              <w:rPr>
                <w:rFonts w:cs="Arial"/>
                <w:rtl/>
              </w:rPr>
              <w:t>ال</w:t>
            </w:r>
            <w:r w:rsidR="00B13C74">
              <w:rPr>
                <w:rFonts w:cs="Arial" w:hint="cs"/>
                <w:rtl/>
              </w:rPr>
              <w:t>تق</w:t>
            </w:r>
            <w:r w:rsidR="00B13C74">
              <w:rPr>
                <w:rFonts w:cs="Arial"/>
                <w:rtl/>
              </w:rPr>
              <w:t xml:space="preserve">نية </w:t>
            </w:r>
            <w:r>
              <w:rPr>
                <w:rFonts w:cs="Arial"/>
                <w:rtl/>
              </w:rPr>
              <w:t>المعمول بها والمبي</w:t>
            </w:r>
            <w:r w:rsidR="00B13C74">
              <w:rPr>
                <w:rFonts w:cs="Arial" w:hint="cs"/>
                <w:rtl/>
              </w:rPr>
              <w:t>ّ</w:t>
            </w:r>
            <w:r>
              <w:rPr>
                <w:rFonts w:cs="Arial"/>
                <w:rtl/>
              </w:rPr>
              <w:t>نة في إشعار العقد.</w:t>
            </w:r>
          </w:p>
        </w:tc>
        <w:tc>
          <w:tcPr>
            <w:tcW w:w="990" w:type="dxa"/>
            <w:vAlign w:val="center"/>
          </w:tcPr>
          <w:p w14:paraId="69936E44" w14:textId="4CF7D1EF" w:rsidR="00223818" w:rsidRDefault="0022381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57FA0616" w14:textId="5A3D94BD" w:rsidR="00223818" w:rsidRDefault="0022381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989" w:type="dxa"/>
            <w:vAlign w:val="center"/>
          </w:tcPr>
          <w:p w14:paraId="2DC85C99" w14:textId="0D6711B1" w:rsidR="00223818" w:rsidRDefault="00223818" w:rsidP="00954B87">
            <w:pPr>
              <w:bidi/>
              <w:jc w:val="center"/>
              <w:rPr>
                <w:rtl/>
              </w:rPr>
            </w:pPr>
            <w:r w:rsidRPr="006822F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22F7">
              <w:rPr>
                <w:noProof/>
              </w:rPr>
              <w:instrText xml:space="preserve"> FORMCHECKBOX </w:instrText>
            </w:r>
            <w:r w:rsidRPr="006822F7">
              <w:rPr>
                <w:noProof/>
              </w:rPr>
            </w:r>
            <w:r w:rsidRPr="006822F7">
              <w:rPr>
                <w:noProof/>
              </w:rPr>
              <w:fldChar w:fldCharType="separate"/>
            </w:r>
            <w:r w:rsidRPr="006822F7">
              <w:rPr>
                <w:noProof/>
              </w:rPr>
              <w:fldChar w:fldCharType="end"/>
            </w:r>
          </w:p>
        </w:tc>
      </w:tr>
      <w:tr w:rsidR="00223818" w14:paraId="793DBA98" w14:textId="77777777" w:rsidTr="00954B87">
        <w:trPr>
          <w:trHeight w:val="350"/>
        </w:trPr>
        <w:tc>
          <w:tcPr>
            <w:tcW w:w="6227" w:type="dxa"/>
            <w:vAlign w:val="center"/>
          </w:tcPr>
          <w:p w14:paraId="491C0552" w14:textId="4D7BD148" w:rsidR="00223818" w:rsidRPr="00223818" w:rsidRDefault="00223818" w:rsidP="00B13C74">
            <w:pPr>
              <w:bidi/>
              <w:jc w:val="both"/>
              <w:rPr>
                <w:rtl/>
              </w:rPr>
            </w:pPr>
            <w:r>
              <w:rPr>
                <w:rFonts w:cs="Arial"/>
                <w:rtl/>
              </w:rPr>
              <w:t>(د) أن يستوفي المعايير المهنية المعمول بها والمبي</w:t>
            </w:r>
            <w:r w:rsidR="00B13C74">
              <w:rPr>
                <w:rFonts w:cs="Arial" w:hint="cs"/>
                <w:rtl/>
              </w:rPr>
              <w:t>ّ</w:t>
            </w:r>
            <w:r>
              <w:rPr>
                <w:rFonts w:cs="Arial"/>
                <w:rtl/>
              </w:rPr>
              <w:t>نة في إشعار العقد.</w:t>
            </w:r>
          </w:p>
        </w:tc>
        <w:tc>
          <w:tcPr>
            <w:tcW w:w="990" w:type="dxa"/>
            <w:vAlign w:val="center"/>
          </w:tcPr>
          <w:p w14:paraId="5304EEA2" w14:textId="0A39B1D4" w:rsidR="00223818" w:rsidRDefault="0022381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7F43A081" w14:textId="6267BC59" w:rsidR="00223818" w:rsidRDefault="0022381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989" w:type="dxa"/>
            <w:vAlign w:val="center"/>
          </w:tcPr>
          <w:p w14:paraId="60716507" w14:textId="461E7A42" w:rsidR="00223818" w:rsidRDefault="00223818" w:rsidP="00954B87">
            <w:pPr>
              <w:bidi/>
              <w:jc w:val="center"/>
              <w:rPr>
                <w:rtl/>
              </w:rPr>
            </w:pPr>
            <w:r w:rsidRPr="006822F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22F7">
              <w:rPr>
                <w:noProof/>
              </w:rPr>
              <w:instrText xml:space="preserve"> FORMCHECKBOX </w:instrText>
            </w:r>
            <w:r w:rsidRPr="006822F7">
              <w:rPr>
                <w:noProof/>
              </w:rPr>
            </w:r>
            <w:r w:rsidRPr="006822F7">
              <w:rPr>
                <w:noProof/>
              </w:rPr>
              <w:fldChar w:fldCharType="separate"/>
            </w:r>
            <w:r w:rsidRPr="006822F7">
              <w:rPr>
                <w:noProof/>
              </w:rPr>
              <w:fldChar w:fldCharType="end"/>
            </w:r>
          </w:p>
        </w:tc>
      </w:tr>
      <w:tr w:rsidR="00223818" w14:paraId="08E7E8C3" w14:textId="77777777" w:rsidTr="00954B87">
        <w:tc>
          <w:tcPr>
            <w:tcW w:w="6227" w:type="dxa"/>
            <w:vAlign w:val="center"/>
          </w:tcPr>
          <w:p w14:paraId="502C5F7D" w14:textId="4B36F353" w:rsidR="00223818" w:rsidRDefault="00223818" w:rsidP="00B13C74">
            <w:pPr>
              <w:bidi/>
              <w:jc w:val="both"/>
              <w:rPr>
                <w:rtl/>
              </w:rPr>
            </w:pPr>
            <w:r>
              <w:rPr>
                <w:rFonts w:cs="Arial"/>
                <w:rtl/>
              </w:rPr>
              <w:t>(هـ) أن لا يكون عرضة لتضارب المصالح الذي قد يؤثر سلبًا على تنفيذ العقد.</w:t>
            </w:r>
          </w:p>
        </w:tc>
        <w:tc>
          <w:tcPr>
            <w:tcW w:w="990" w:type="dxa"/>
            <w:vAlign w:val="center"/>
          </w:tcPr>
          <w:p w14:paraId="51582B6E" w14:textId="3C2CB155" w:rsidR="00223818" w:rsidRDefault="0022381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3E86FFD1" w14:textId="199BE00D" w:rsidR="00223818" w:rsidRDefault="00223818" w:rsidP="00954B87">
            <w:pPr>
              <w:bidi/>
              <w:jc w:val="center"/>
              <w:rPr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989" w:type="dxa"/>
            <w:vAlign w:val="center"/>
          </w:tcPr>
          <w:p w14:paraId="5C10BB22" w14:textId="1A451058" w:rsidR="00223818" w:rsidRDefault="00223818" w:rsidP="00954B87">
            <w:pPr>
              <w:bidi/>
              <w:jc w:val="center"/>
              <w:rPr>
                <w:rtl/>
              </w:rPr>
            </w:pPr>
            <w:r w:rsidRPr="006822F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22F7">
              <w:rPr>
                <w:noProof/>
              </w:rPr>
              <w:instrText xml:space="preserve"> FORMCHECKBOX </w:instrText>
            </w:r>
            <w:r w:rsidRPr="006822F7">
              <w:rPr>
                <w:noProof/>
              </w:rPr>
            </w:r>
            <w:r w:rsidRPr="006822F7">
              <w:rPr>
                <w:noProof/>
              </w:rPr>
              <w:fldChar w:fldCharType="separate"/>
            </w:r>
            <w:r w:rsidRPr="006822F7">
              <w:rPr>
                <w:noProof/>
              </w:rPr>
              <w:fldChar w:fldCharType="end"/>
            </w:r>
          </w:p>
        </w:tc>
      </w:tr>
    </w:tbl>
    <w:p w14:paraId="26132FB3" w14:textId="77777777" w:rsidR="00223818" w:rsidRDefault="00223818" w:rsidP="00223818">
      <w:pPr>
        <w:bidi/>
        <w:jc w:val="both"/>
        <w:rPr>
          <w:rtl/>
        </w:rPr>
      </w:pPr>
    </w:p>
    <w:p w14:paraId="1663A394" w14:textId="6A271ADD" w:rsidR="00904069" w:rsidRPr="00CF1B81" w:rsidRDefault="00904069" w:rsidP="00904069">
      <w:pPr>
        <w:bidi/>
        <w:jc w:val="center"/>
        <w:rPr>
          <w:rFonts w:cs="Arial"/>
          <w:b/>
          <w:bCs/>
          <w:sz w:val="28"/>
          <w:szCs w:val="28"/>
          <w:rtl/>
        </w:rPr>
      </w:pPr>
      <w:r w:rsidRPr="00CF1B81">
        <w:rPr>
          <w:rFonts w:cs="Arial"/>
          <w:b/>
          <w:bCs/>
          <w:sz w:val="28"/>
          <w:szCs w:val="28"/>
          <w:rtl/>
        </w:rPr>
        <w:lastRenderedPageBreak/>
        <w:t>ثامناً - أدل</w:t>
      </w:r>
      <w:r w:rsidR="00B13C74">
        <w:rPr>
          <w:rFonts w:cs="Arial" w:hint="cs"/>
          <w:b/>
          <w:bCs/>
          <w:sz w:val="28"/>
          <w:szCs w:val="28"/>
          <w:rtl/>
        </w:rPr>
        <w:t>ّ</w:t>
      </w:r>
      <w:r w:rsidRPr="00CF1B81">
        <w:rPr>
          <w:rFonts w:cs="Arial"/>
          <w:b/>
          <w:bCs/>
          <w:sz w:val="28"/>
          <w:szCs w:val="28"/>
          <w:rtl/>
        </w:rPr>
        <w:t>ة الاختيار</w:t>
      </w:r>
    </w:p>
    <w:p w14:paraId="6B18A571" w14:textId="6ECFB895" w:rsidR="00904069" w:rsidRPr="00904069" w:rsidRDefault="00904069" w:rsidP="00904069">
      <w:pPr>
        <w:bidi/>
        <w:jc w:val="both"/>
      </w:pPr>
      <w:r w:rsidRPr="00904069">
        <w:rPr>
          <w:rFonts w:cs="Arial"/>
          <w:rtl/>
        </w:rPr>
        <w:t>يُقرّ المُوقّع بأن</w:t>
      </w:r>
      <w:r w:rsidR="006B0CBE">
        <w:rPr>
          <w:rFonts w:cs="Arial" w:hint="cs"/>
          <w:rtl/>
        </w:rPr>
        <w:t>ّ</w:t>
      </w:r>
      <w:r w:rsidRPr="00904069">
        <w:rPr>
          <w:rFonts w:cs="Arial"/>
          <w:rtl/>
        </w:rPr>
        <w:t>ه قادر</w:t>
      </w:r>
      <w:r w:rsidR="006B0CBE">
        <w:rPr>
          <w:rFonts w:cs="Arial" w:hint="cs"/>
          <w:rtl/>
        </w:rPr>
        <w:t xml:space="preserve"> </w:t>
      </w:r>
      <w:r w:rsidRPr="00904069">
        <w:rPr>
          <w:rFonts w:cs="Arial"/>
          <w:rtl/>
        </w:rPr>
        <w:t>على تقديم المستندات الداعمة اللازمة المدرجة في الأقسام ذات الصلة من وثائق المناقصة، والتي لا تتوف</w:t>
      </w:r>
      <w:r w:rsidR="006B0CBE">
        <w:rPr>
          <w:rFonts w:cs="Arial" w:hint="cs"/>
          <w:rtl/>
        </w:rPr>
        <w:t>ّ</w:t>
      </w:r>
      <w:r w:rsidRPr="00904069">
        <w:rPr>
          <w:rFonts w:cs="Arial"/>
          <w:rtl/>
        </w:rPr>
        <w:t xml:space="preserve">ر إلكترونيًا </w:t>
      </w:r>
      <w:r w:rsidR="006B0CBE">
        <w:rPr>
          <w:rFonts w:cs="Arial" w:hint="cs"/>
          <w:rtl/>
        </w:rPr>
        <w:t xml:space="preserve">وذلك </w:t>
      </w:r>
      <w:r w:rsidRPr="00904069">
        <w:rPr>
          <w:rFonts w:cs="Arial"/>
          <w:rtl/>
        </w:rPr>
        <w:t>عند الطلب ودون تأخير.</w:t>
      </w:r>
    </w:p>
    <w:p w14:paraId="4608D87C" w14:textId="582B9813" w:rsidR="00904069" w:rsidRPr="00904069" w:rsidRDefault="00904069" w:rsidP="00904069">
      <w:pPr>
        <w:bidi/>
        <w:jc w:val="both"/>
      </w:pPr>
      <w:r w:rsidRPr="00904069">
        <w:rPr>
          <w:rFonts w:cs="Arial"/>
          <w:rtl/>
        </w:rPr>
        <w:t>في حال عدم اشتراط تقديم الأدلة مع طلب المشاركة/ال</w:t>
      </w:r>
      <w:r w:rsidRPr="00904069">
        <w:rPr>
          <w:rFonts w:cs="Arial" w:hint="cs"/>
          <w:rtl/>
        </w:rPr>
        <w:t>مناقصة</w:t>
      </w:r>
      <w:r w:rsidRPr="00904069">
        <w:rPr>
          <w:rFonts w:cs="Arial"/>
          <w:rtl/>
        </w:rPr>
        <w:t xml:space="preserve">، </w:t>
      </w:r>
      <w:r w:rsidR="006B0CBE">
        <w:rPr>
          <w:rFonts w:cs="Arial" w:hint="cs"/>
          <w:rtl/>
        </w:rPr>
        <w:t>فإنّ</w:t>
      </w:r>
      <w:r w:rsidR="006B0CBE" w:rsidRPr="00904069">
        <w:rPr>
          <w:rFonts w:cs="Arial"/>
          <w:rtl/>
        </w:rPr>
        <w:t xml:space="preserve"> </w:t>
      </w:r>
      <w:r w:rsidRPr="00904069">
        <w:rPr>
          <w:rFonts w:cs="Arial"/>
          <w:rtl/>
        </w:rPr>
        <w:t xml:space="preserve">الشخص </w:t>
      </w:r>
      <w:r w:rsidR="006B0CBE">
        <w:rPr>
          <w:rFonts w:cs="Arial" w:hint="cs"/>
          <w:rtl/>
        </w:rPr>
        <w:t xml:space="preserve">مدعوّ </w:t>
      </w:r>
      <w:r w:rsidRPr="00904069">
        <w:rPr>
          <w:rFonts w:cs="Arial"/>
          <w:rtl/>
        </w:rPr>
        <w:t xml:space="preserve">إلى إعداد المستندات </w:t>
      </w:r>
      <w:r w:rsidR="006B0CBE">
        <w:rPr>
          <w:rFonts w:cs="Arial" w:hint="cs"/>
          <w:rtl/>
        </w:rPr>
        <w:t>الداعمة</w:t>
      </w:r>
      <w:r w:rsidRPr="00904069">
        <w:rPr>
          <w:rFonts w:cs="Arial"/>
          <w:rtl/>
        </w:rPr>
        <w:t>، حيث يجوز للجهة المُتعاقدة طلب تقديمها في مهلة زمنية قصيرة.</w:t>
      </w:r>
    </w:p>
    <w:p w14:paraId="7AF8EDBB" w14:textId="17B25611" w:rsidR="00904069" w:rsidRDefault="00904069" w:rsidP="006B0CBE">
      <w:pPr>
        <w:bidi/>
        <w:jc w:val="both"/>
        <w:rPr>
          <w:rFonts w:cs="Arial"/>
          <w:rtl/>
        </w:rPr>
      </w:pPr>
      <w:r w:rsidRPr="00904069">
        <w:rPr>
          <w:rFonts w:cs="Arial"/>
          <w:rtl/>
        </w:rPr>
        <w:t xml:space="preserve">لا يُطلب من الشخص تقديم الأدلة إذا سبق تقديمها لإجراء </w:t>
      </w:r>
      <w:r w:rsidR="006B0CBE">
        <w:rPr>
          <w:rFonts w:cs="Arial" w:hint="cs"/>
          <w:rtl/>
        </w:rPr>
        <w:t xml:space="preserve">عملية </w:t>
      </w:r>
      <w:r w:rsidRPr="00904069">
        <w:rPr>
          <w:rFonts w:cs="Arial"/>
          <w:rtl/>
        </w:rPr>
        <w:t xml:space="preserve">شراء </w:t>
      </w:r>
      <w:r w:rsidR="006B0CBE">
        <w:rPr>
          <w:rFonts w:cs="Arial" w:hint="cs"/>
          <w:rtl/>
        </w:rPr>
        <w:t>أ</w:t>
      </w:r>
      <w:r w:rsidR="006B0CBE" w:rsidRPr="00904069">
        <w:rPr>
          <w:rFonts w:cs="Arial"/>
          <w:rtl/>
        </w:rPr>
        <w:t>خر</w:t>
      </w:r>
      <w:r w:rsidR="006B0CBE">
        <w:rPr>
          <w:rFonts w:cs="Arial" w:hint="cs"/>
          <w:rtl/>
        </w:rPr>
        <w:t>ى</w:t>
      </w:r>
      <w:r w:rsidR="006B0CBE" w:rsidRPr="00904069">
        <w:rPr>
          <w:rFonts w:cs="Arial"/>
          <w:rtl/>
        </w:rPr>
        <w:t xml:space="preserve"> </w:t>
      </w:r>
      <w:r w:rsidRPr="00904069">
        <w:rPr>
          <w:rFonts w:cs="Arial"/>
          <w:rtl/>
        </w:rPr>
        <w:t xml:space="preserve">للجهة المُتعاقدة نفسها. </w:t>
      </w:r>
      <w:r w:rsidR="006B0CBE" w:rsidRPr="00B13C74">
        <w:rPr>
          <w:rFonts w:cs="Arial"/>
          <w:rtl/>
        </w:rPr>
        <w:t>يجب أن تكون الوثائق قد صدرت في غضون سنة واحدة من تاريخ طلبها من قبل الجهة المتعاقدة ويجب أن تكون سارية المفعول في ذلك التاري</w:t>
      </w:r>
      <w:r w:rsidR="006B0CBE">
        <w:rPr>
          <w:rFonts w:cs="Arial" w:hint="cs"/>
          <w:rtl/>
        </w:rPr>
        <w:t>خ</w:t>
      </w:r>
      <w:r w:rsidR="006B0CBE" w:rsidRPr="00223818">
        <w:rPr>
          <w:rFonts w:cs="Arial"/>
          <w:rtl/>
        </w:rPr>
        <w:t>.</w:t>
      </w:r>
    </w:p>
    <w:p w14:paraId="3F2D24AC" w14:textId="2F9C84EC" w:rsidR="00904069" w:rsidRPr="00CF1B81" w:rsidRDefault="00CF1B81" w:rsidP="00904069">
      <w:pPr>
        <w:bidi/>
        <w:jc w:val="center"/>
        <w:rPr>
          <w:rFonts w:cs="Arial"/>
          <w:b/>
          <w:bCs/>
          <w:sz w:val="28"/>
          <w:szCs w:val="28"/>
        </w:rPr>
      </w:pPr>
      <w:r w:rsidRPr="00CF1B81">
        <w:rPr>
          <w:rFonts w:hint="cs"/>
          <w:b/>
          <w:bCs/>
          <w:sz w:val="28"/>
          <w:szCs w:val="28"/>
          <w:rtl/>
        </w:rPr>
        <w:t>تاسعا</w:t>
      </w:r>
      <w:r w:rsidR="006B0CBE">
        <w:rPr>
          <w:rFonts w:hint="cs"/>
          <w:b/>
          <w:bCs/>
          <w:sz w:val="28"/>
          <w:szCs w:val="28"/>
          <w:rtl/>
        </w:rPr>
        <w:t>ً</w:t>
      </w:r>
      <w:r w:rsidR="00904069" w:rsidRPr="00CF1B81">
        <w:rPr>
          <w:rFonts w:cs="Arial"/>
          <w:b/>
          <w:bCs/>
          <w:sz w:val="28"/>
          <w:szCs w:val="28"/>
          <w:rtl/>
        </w:rPr>
        <w:t xml:space="preserve"> - إعلان الشرف بشأن الديون </w:t>
      </w:r>
      <w:r w:rsidR="006B0CBE" w:rsidRPr="00CF1B81">
        <w:rPr>
          <w:rFonts w:cs="Arial"/>
          <w:b/>
          <w:bCs/>
          <w:sz w:val="28"/>
          <w:szCs w:val="28"/>
          <w:rtl/>
        </w:rPr>
        <w:t>ال</w:t>
      </w:r>
      <w:r w:rsidR="006B0CBE">
        <w:rPr>
          <w:rFonts w:cs="Arial" w:hint="cs"/>
          <w:b/>
          <w:bCs/>
          <w:sz w:val="28"/>
          <w:szCs w:val="28"/>
          <w:rtl/>
        </w:rPr>
        <w:t>مستحقّة</w:t>
      </w:r>
      <w:r w:rsidR="006B0CBE" w:rsidRPr="00CF1B81">
        <w:rPr>
          <w:rFonts w:cs="Arial"/>
          <w:b/>
          <w:bCs/>
          <w:sz w:val="28"/>
          <w:szCs w:val="28"/>
          <w:rtl/>
        </w:rPr>
        <w:t xml:space="preserve"> </w:t>
      </w:r>
      <w:r w:rsidR="00904069" w:rsidRPr="00CF1B81">
        <w:rPr>
          <w:rFonts w:cs="Arial"/>
          <w:b/>
          <w:bCs/>
          <w:sz w:val="28"/>
          <w:szCs w:val="28"/>
          <w:rtl/>
        </w:rPr>
        <w:t>للاتحاد</w:t>
      </w:r>
    </w:p>
    <w:p w14:paraId="03C19458" w14:textId="71A7B3F2" w:rsidR="00490C8C" w:rsidRDefault="00490C8C" w:rsidP="00490C8C">
      <w:pPr>
        <w:bidi/>
        <w:jc w:val="both"/>
        <w:rPr>
          <w:rFonts w:cs="Arial"/>
          <w:rtl/>
        </w:rPr>
      </w:pPr>
      <w:r w:rsidRPr="00490C8C">
        <w:rPr>
          <w:rFonts w:cs="Arial"/>
          <w:rtl/>
        </w:rPr>
        <w:t>يعلن الشخص، باعتباره مقدم ال</w:t>
      </w:r>
      <w:r>
        <w:rPr>
          <w:rFonts w:cs="Arial" w:hint="cs"/>
          <w:rtl/>
        </w:rPr>
        <w:t>مناقصة</w:t>
      </w:r>
      <w:r w:rsidRPr="00490C8C">
        <w:rPr>
          <w:rFonts w:cs="Arial"/>
          <w:rtl/>
        </w:rPr>
        <w:t xml:space="preserve"> الوحيد، الذي يقدم طلبًا للمشاركة/ال</w:t>
      </w:r>
      <w:r>
        <w:rPr>
          <w:rFonts w:cs="Arial" w:hint="cs"/>
          <w:rtl/>
        </w:rPr>
        <w:t>مناقصة</w:t>
      </w:r>
      <w:r w:rsidRPr="00490C8C">
        <w:rPr>
          <w:rFonts w:cs="Arial"/>
          <w:rtl/>
        </w:rPr>
        <w:t xml:space="preserve"> للإجراء المذكور أعلاه، أن</w:t>
      </w:r>
      <w:r w:rsidR="006B0CBE">
        <w:rPr>
          <w:rFonts w:cs="Arial" w:hint="cs"/>
          <w:rtl/>
        </w:rPr>
        <w:t>ّ</w:t>
      </w:r>
      <w:r w:rsidRPr="00490C8C">
        <w:rPr>
          <w:rFonts w:cs="Arial"/>
          <w:rtl/>
        </w:rPr>
        <w:t>ه:</w:t>
      </w:r>
    </w:p>
    <w:tbl>
      <w:tblPr>
        <w:tblStyle w:val="Grigliatabella"/>
        <w:bidiVisual/>
        <w:tblW w:w="0" w:type="auto"/>
        <w:tblLook w:val="04A0" w:firstRow="1" w:lastRow="0" w:firstColumn="1" w:lastColumn="0" w:noHBand="0" w:noVBand="1"/>
      </w:tblPr>
      <w:tblGrid>
        <w:gridCol w:w="7217"/>
        <w:gridCol w:w="990"/>
        <w:gridCol w:w="809"/>
      </w:tblGrid>
      <w:tr w:rsidR="00490C8C" w14:paraId="2D7FD9E6" w14:textId="77777777" w:rsidTr="00954B87">
        <w:tc>
          <w:tcPr>
            <w:tcW w:w="7217" w:type="dxa"/>
            <w:vAlign w:val="center"/>
          </w:tcPr>
          <w:p w14:paraId="2FFAFC07" w14:textId="20510BB9" w:rsidR="00490C8C" w:rsidRDefault="00490C8C" w:rsidP="00954B87">
            <w:pPr>
              <w:bidi/>
              <w:rPr>
                <w:rFonts w:cs="Arial"/>
                <w:rtl/>
              </w:rPr>
            </w:pPr>
            <w:r w:rsidRPr="00490C8C">
              <w:rPr>
                <w:rFonts w:cs="Arial"/>
                <w:rtl/>
              </w:rPr>
              <w:t>مقد</w:t>
            </w:r>
            <w:r w:rsidR="006B0CBE">
              <w:rPr>
                <w:rFonts w:cs="Arial" w:hint="cs"/>
                <w:rtl/>
              </w:rPr>
              <w:t>ّ</w:t>
            </w:r>
            <w:r w:rsidRPr="00490C8C">
              <w:rPr>
                <w:rFonts w:cs="Arial"/>
                <w:rtl/>
              </w:rPr>
              <w:t xml:space="preserve">م العرض </w:t>
            </w:r>
            <w:r w:rsidRPr="00490C8C">
              <w:rPr>
                <w:rFonts w:cs="Arial"/>
                <w:i/>
                <w:iCs/>
                <w:rtl/>
              </w:rPr>
              <w:t>[</w:t>
            </w:r>
            <w:r w:rsidRPr="00954B87">
              <w:rPr>
                <w:rFonts w:cs="Arial"/>
                <w:i/>
                <w:iCs/>
                <w:highlight w:val="yellow"/>
                <w:rtl/>
              </w:rPr>
              <w:t>اسم المم</w:t>
            </w:r>
            <w:r w:rsidR="006B0CBE">
              <w:rPr>
                <w:rFonts w:cs="Arial" w:hint="cs"/>
                <w:i/>
                <w:iCs/>
                <w:highlight w:val="yellow"/>
                <w:rtl/>
              </w:rPr>
              <w:t>ّ</w:t>
            </w:r>
            <w:r w:rsidRPr="00954B87">
              <w:rPr>
                <w:rFonts w:cs="Arial"/>
                <w:i/>
                <w:iCs/>
                <w:highlight w:val="yellow"/>
                <w:rtl/>
              </w:rPr>
              <w:t>ثل القانوني للشركة</w:t>
            </w:r>
            <w:r w:rsidRPr="00490C8C">
              <w:rPr>
                <w:rFonts w:cs="Arial"/>
                <w:i/>
                <w:iCs/>
                <w:rtl/>
              </w:rPr>
              <w:t>]،</w:t>
            </w:r>
          </w:p>
        </w:tc>
        <w:tc>
          <w:tcPr>
            <w:tcW w:w="990" w:type="dxa"/>
            <w:vAlign w:val="center"/>
          </w:tcPr>
          <w:p w14:paraId="4AA370F5" w14:textId="00602E3F" w:rsidR="00490C8C" w:rsidRDefault="00490C8C" w:rsidP="00954B87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نعم</w:t>
            </w:r>
          </w:p>
        </w:tc>
        <w:tc>
          <w:tcPr>
            <w:tcW w:w="809" w:type="dxa"/>
            <w:vAlign w:val="center"/>
          </w:tcPr>
          <w:p w14:paraId="7B314DBA" w14:textId="5D4DD88F" w:rsidR="00490C8C" w:rsidRDefault="00490C8C" w:rsidP="00954B87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لا</w:t>
            </w:r>
          </w:p>
        </w:tc>
      </w:tr>
      <w:tr w:rsidR="00490C8C" w14:paraId="2BB1314A" w14:textId="77777777" w:rsidTr="00954B87">
        <w:trPr>
          <w:trHeight w:val="305"/>
        </w:trPr>
        <w:tc>
          <w:tcPr>
            <w:tcW w:w="7217" w:type="dxa"/>
            <w:vAlign w:val="center"/>
          </w:tcPr>
          <w:p w14:paraId="1CD713D0" w14:textId="22A414CC" w:rsidR="00490C8C" w:rsidRDefault="00490C8C" w:rsidP="00954B87">
            <w:pPr>
              <w:bidi/>
              <w:rPr>
                <w:rFonts w:cs="Arial"/>
                <w:rtl/>
              </w:rPr>
            </w:pPr>
            <w:r w:rsidRPr="00490C8C">
              <w:rPr>
                <w:rFonts w:cs="Arial"/>
                <w:rtl/>
              </w:rPr>
              <w:t xml:space="preserve">ليس عليه أي ديون </w:t>
            </w:r>
            <w:r w:rsidR="006B0CBE">
              <w:rPr>
                <w:rFonts w:cs="Arial" w:hint="cs"/>
                <w:rtl/>
              </w:rPr>
              <w:t>مستحقّة</w:t>
            </w:r>
            <w:r w:rsidR="006B0CBE" w:rsidRPr="00490C8C">
              <w:rPr>
                <w:rFonts w:cs="Arial"/>
                <w:rtl/>
              </w:rPr>
              <w:t xml:space="preserve"> </w:t>
            </w:r>
            <w:r w:rsidRPr="00490C8C">
              <w:rPr>
                <w:rFonts w:cs="Arial"/>
                <w:rtl/>
              </w:rPr>
              <w:t>للاتحاد الأوروبي.</w:t>
            </w:r>
          </w:p>
        </w:tc>
        <w:tc>
          <w:tcPr>
            <w:tcW w:w="990" w:type="dxa"/>
            <w:vAlign w:val="center"/>
          </w:tcPr>
          <w:p w14:paraId="021FE271" w14:textId="58157D89" w:rsidR="00490C8C" w:rsidRDefault="00490C8C" w:rsidP="00954B87">
            <w:pPr>
              <w:bidi/>
              <w:jc w:val="center"/>
              <w:rPr>
                <w:rFonts w:cs="Arial"/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  <w:tc>
          <w:tcPr>
            <w:tcW w:w="809" w:type="dxa"/>
            <w:vAlign w:val="center"/>
          </w:tcPr>
          <w:p w14:paraId="1C3EAE4B" w14:textId="4B7DDE2A" w:rsidR="00490C8C" w:rsidRDefault="00490C8C" w:rsidP="00954B87">
            <w:pPr>
              <w:bidi/>
              <w:jc w:val="center"/>
              <w:rPr>
                <w:rFonts w:cs="Arial"/>
                <w:rtl/>
              </w:rPr>
            </w:pPr>
            <w:r w:rsidRPr="008B78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8AB">
              <w:rPr>
                <w:noProof/>
              </w:rPr>
              <w:instrText xml:space="preserve"> FORMCHECKBOX </w:instrText>
            </w:r>
            <w:r w:rsidRPr="008B78AB">
              <w:rPr>
                <w:noProof/>
              </w:rPr>
            </w:r>
            <w:r w:rsidRPr="008B78AB">
              <w:rPr>
                <w:noProof/>
              </w:rPr>
              <w:fldChar w:fldCharType="separate"/>
            </w:r>
            <w:r w:rsidRPr="008B78AB">
              <w:rPr>
                <w:noProof/>
              </w:rPr>
              <w:fldChar w:fldCharType="end"/>
            </w:r>
          </w:p>
        </w:tc>
      </w:tr>
    </w:tbl>
    <w:p w14:paraId="421212E6" w14:textId="77777777" w:rsidR="00490C8C" w:rsidRPr="00490C8C" w:rsidRDefault="00490C8C" w:rsidP="00F249BF">
      <w:pPr>
        <w:bidi/>
        <w:spacing w:line="240" w:lineRule="auto"/>
        <w:jc w:val="both"/>
        <w:rPr>
          <w:rFonts w:cs="Arial"/>
          <w:rtl/>
        </w:rPr>
      </w:pPr>
    </w:p>
    <w:p w14:paraId="360D19C5" w14:textId="4BC04BC5" w:rsidR="00490C8C" w:rsidRPr="00F249BF" w:rsidRDefault="00490C8C" w:rsidP="00CF1B81">
      <w:pPr>
        <w:bidi/>
        <w:spacing w:line="240" w:lineRule="auto"/>
        <w:jc w:val="both"/>
        <w:rPr>
          <w:i/>
          <w:iCs/>
        </w:rPr>
      </w:pPr>
      <w:r w:rsidRPr="00F249BF">
        <w:rPr>
          <w:rFonts w:cs="Arial"/>
          <w:i/>
          <w:iCs/>
          <w:rtl/>
        </w:rPr>
        <w:t>يجب على الشخص المذكور أعلاه إبلاغ الجهة المتعاقدة فورًا بأي تغييرات في الأوضاع الم</w:t>
      </w:r>
      <w:r w:rsidR="006B0CBE">
        <w:rPr>
          <w:rFonts w:cs="Arial" w:hint="cs"/>
          <w:i/>
          <w:iCs/>
          <w:rtl/>
        </w:rPr>
        <w:t>ُ</w:t>
      </w:r>
      <w:r w:rsidRPr="00F249BF">
        <w:rPr>
          <w:rFonts w:cs="Arial"/>
          <w:i/>
          <w:iCs/>
          <w:rtl/>
        </w:rPr>
        <w:t>عل</w:t>
      </w:r>
      <w:r w:rsidR="006B0CBE">
        <w:rPr>
          <w:rFonts w:cs="Arial" w:hint="cs"/>
          <w:i/>
          <w:iCs/>
          <w:rtl/>
        </w:rPr>
        <w:t>َ</w:t>
      </w:r>
      <w:r w:rsidRPr="00F249BF">
        <w:rPr>
          <w:rFonts w:cs="Arial"/>
          <w:i/>
          <w:iCs/>
          <w:rtl/>
        </w:rPr>
        <w:t>ن عنها.</w:t>
      </w:r>
    </w:p>
    <w:p w14:paraId="0FC3C5E4" w14:textId="0BBE9F65" w:rsidR="00904069" w:rsidRPr="00F249BF" w:rsidRDefault="00490C8C" w:rsidP="00CF1B81">
      <w:pPr>
        <w:bidi/>
        <w:spacing w:line="240" w:lineRule="auto"/>
        <w:jc w:val="both"/>
        <w:rPr>
          <w:rFonts w:cs="Arial"/>
          <w:i/>
          <w:iCs/>
          <w:rtl/>
        </w:rPr>
      </w:pPr>
      <w:r w:rsidRPr="00F249BF">
        <w:rPr>
          <w:rFonts w:cs="Arial"/>
          <w:i/>
          <w:iCs/>
          <w:rtl/>
        </w:rPr>
        <w:t>قد يخضع الشخص المذكور أعلاه للرفض من هذا الإجراء ولعقوبات إدارية (الاستبعاد أو الغرامة المالية) إذا ث</w:t>
      </w:r>
      <w:r w:rsidR="00D30695">
        <w:rPr>
          <w:rFonts w:cs="Arial" w:hint="cs"/>
          <w:i/>
          <w:iCs/>
          <w:rtl/>
        </w:rPr>
        <w:t>ً</w:t>
      </w:r>
      <w:r w:rsidRPr="00F249BF">
        <w:rPr>
          <w:rFonts w:cs="Arial"/>
          <w:i/>
          <w:iCs/>
          <w:rtl/>
        </w:rPr>
        <w:t>ب</w:t>
      </w:r>
      <w:r w:rsidR="00D30695">
        <w:rPr>
          <w:rFonts w:cs="Arial" w:hint="cs"/>
          <w:i/>
          <w:iCs/>
          <w:rtl/>
        </w:rPr>
        <w:t>ُ</w:t>
      </w:r>
      <w:r w:rsidRPr="00F249BF">
        <w:rPr>
          <w:rFonts w:cs="Arial"/>
          <w:i/>
          <w:iCs/>
          <w:rtl/>
        </w:rPr>
        <w:t>ت خط</w:t>
      </w:r>
      <w:r w:rsidR="00D30695">
        <w:rPr>
          <w:rFonts w:cs="Arial" w:hint="cs"/>
          <w:i/>
          <w:iCs/>
          <w:rtl/>
        </w:rPr>
        <w:t>أ في</w:t>
      </w:r>
      <w:r w:rsidRPr="00F249BF">
        <w:rPr>
          <w:rFonts w:cs="Arial"/>
          <w:i/>
          <w:iCs/>
          <w:rtl/>
        </w:rPr>
        <w:t xml:space="preserve"> أيٍّ من الإقرارات أو المعلومات المقد</w:t>
      </w:r>
      <w:r w:rsidR="00D30695">
        <w:rPr>
          <w:rFonts w:cs="Arial" w:hint="cs"/>
          <w:i/>
          <w:iCs/>
          <w:rtl/>
        </w:rPr>
        <w:t>ّ</w:t>
      </w:r>
      <w:r w:rsidRPr="00F249BF">
        <w:rPr>
          <w:rFonts w:cs="Arial"/>
          <w:i/>
          <w:iCs/>
          <w:rtl/>
        </w:rPr>
        <w:t>مة كشرط للمشاركة في هذا الإجراء.</w:t>
      </w:r>
    </w:p>
    <w:p w14:paraId="1D1C6AB7" w14:textId="77777777" w:rsidR="004A180A" w:rsidRDefault="004A180A" w:rsidP="00490C8C">
      <w:pPr>
        <w:bidi/>
        <w:jc w:val="both"/>
        <w:rPr>
          <w:rFonts w:cs="Arial"/>
          <w:rtl/>
        </w:rPr>
      </w:pPr>
    </w:p>
    <w:p w14:paraId="268FB565" w14:textId="3AF32698" w:rsidR="00490C8C" w:rsidRPr="00F249BF" w:rsidRDefault="00490C8C" w:rsidP="004A180A">
      <w:pPr>
        <w:bidi/>
        <w:jc w:val="both"/>
        <w:rPr>
          <w:rtl/>
        </w:rPr>
      </w:pPr>
      <w:r w:rsidRPr="00F249BF">
        <w:rPr>
          <w:rFonts w:cs="Arial" w:hint="cs"/>
          <w:rtl/>
        </w:rPr>
        <w:t xml:space="preserve">الاسم الكامل                                  </w:t>
      </w:r>
      <w:r w:rsidR="00CF1B81" w:rsidRPr="00F249BF">
        <w:rPr>
          <w:rFonts w:cs="Arial" w:hint="cs"/>
          <w:rtl/>
        </w:rPr>
        <w:t xml:space="preserve"> </w:t>
      </w:r>
      <w:r w:rsidRPr="00F249BF">
        <w:rPr>
          <w:rFonts w:cs="Arial" w:hint="cs"/>
          <w:rtl/>
        </w:rPr>
        <w:t xml:space="preserve">   </w:t>
      </w:r>
      <w:r w:rsidR="00CF1B81" w:rsidRPr="00F249BF">
        <w:rPr>
          <w:rFonts w:cs="Arial" w:hint="cs"/>
          <w:rtl/>
        </w:rPr>
        <w:t xml:space="preserve">    </w:t>
      </w:r>
      <w:r w:rsidRPr="00F249BF">
        <w:rPr>
          <w:rFonts w:cs="Arial" w:hint="cs"/>
          <w:rtl/>
        </w:rPr>
        <w:t xml:space="preserve">       </w:t>
      </w:r>
      <w:r w:rsidR="00CF1B81" w:rsidRPr="00F249BF">
        <w:rPr>
          <w:rFonts w:cs="Arial" w:hint="cs"/>
          <w:rtl/>
        </w:rPr>
        <w:t xml:space="preserve">   </w:t>
      </w:r>
      <w:r w:rsidRPr="00F249BF">
        <w:rPr>
          <w:rFonts w:cs="Arial" w:hint="cs"/>
          <w:rtl/>
        </w:rPr>
        <w:t xml:space="preserve"> التاريخ                               </w:t>
      </w:r>
      <w:r w:rsidR="00CF1B81" w:rsidRPr="00F249BF">
        <w:rPr>
          <w:rFonts w:cs="Arial" w:hint="cs"/>
          <w:rtl/>
        </w:rPr>
        <w:t xml:space="preserve">      </w:t>
      </w:r>
      <w:r w:rsidRPr="00F249BF">
        <w:rPr>
          <w:rFonts w:cs="Arial" w:hint="cs"/>
          <w:rtl/>
        </w:rPr>
        <w:t xml:space="preserve">    </w:t>
      </w:r>
      <w:r w:rsidR="00CF1B81" w:rsidRPr="00F249BF">
        <w:rPr>
          <w:rFonts w:cs="Arial" w:hint="cs"/>
          <w:rtl/>
        </w:rPr>
        <w:t xml:space="preserve">   </w:t>
      </w:r>
      <w:r w:rsidRPr="00F249BF">
        <w:rPr>
          <w:rFonts w:cs="Arial" w:hint="cs"/>
          <w:rtl/>
        </w:rPr>
        <w:t xml:space="preserve">      التوقيع والختم </w:t>
      </w:r>
    </w:p>
    <w:sectPr w:rsidR="00490C8C" w:rsidRPr="00F249BF">
      <w:pgSz w:w="11906" w:h="16838"/>
      <w:pgMar w:top="1440" w:right="1440" w:bottom="1440" w:left="1440" w:header="708" w:footer="708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F972C" w14:textId="77777777" w:rsidR="004D4F97" w:rsidRDefault="004D4F97" w:rsidP="001B3AD5">
      <w:pPr>
        <w:spacing w:after="0" w:line="240" w:lineRule="auto"/>
      </w:pPr>
      <w:r>
        <w:separator/>
      </w:r>
    </w:p>
  </w:endnote>
  <w:endnote w:type="continuationSeparator" w:id="0">
    <w:p w14:paraId="06D00F60" w14:textId="77777777" w:rsidR="004D4F97" w:rsidRDefault="004D4F97" w:rsidP="001B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69986" w14:textId="77777777" w:rsidR="004D4F97" w:rsidRDefault="004D4F97" w:rsidP="001B3AD5">
      <w:pPr>
        <w:spacing w:after="0" w:line="240" w:lineRule="auto"/>
      </w:pPr>
      <w:r>
        <w:separator/>
      </w:r>
    </w:p>
  </w:footnote>
  <w:footnote w:type="continuationSeparator" w:id="0">
    <w:p w14:paraId="3A21D459" w14:textId="77777777" w:rsidR="004D4F97" w:rsidRDefault="004D4F97" w:rsidP="001B3AD5">
      <w:pPr>
        <w:spacing w:after="0" w:line="240" w:lineRule="auto"/>
      </w:pPr>
      <w:r>
        <w:continuationSeparator/>
      </w:r>
    </w:p>
  </w:footnote>
  <w:footnote w:id="1">
    <w:p w14:paraId="0907D6FE" w14:textId="02FCCF4A" w:rsidR="001B3AD5" w:rsidRDefault="001B3AD5" w:rsidP="00954B87">
      <w:pPr>
        <w:pStyle w:val="Testonotaapidipagina"/>
        <w:bidi/>
        <w:rPr>
          <w:rtl/>
          <w:lang w:bidi="ar-LB"/>
        </w:rPr>
      </w:pPr>
      <w:r>
        <w:rPr>
          <w:rStyle w:val="Rimandonotaapidipagina"/>
        </w:rPr>
        <w:footnoteRef/>
      </w:r>
      <w:r>
        <w:t xml:space="preserve"> </w:t>
      </w:r>
      <w:r w:rsidRPr="001B3AD5">
        <w:rPr>
          <w:rFonts w:cs="Arial"/>
          <w:rtl/>
        </w:rPr>
        <w:t>ال</w:t>
      </w:r>
      <w:r>
        <w:rPr>
          <w:rFonts w:cs="Arial" w:hint="cs"/>
          <w:rtl/>
        </w:rPr>
        <w:t>بلد</w:t>
      </w:r>
      <w:r w:rsidRPr="001B3AD5">
        <w:rPr>
          <w:rFonts w:cs="Arial"/>
          <w:rtl/>
        </w:rPr>
        <w:t xml:space="preserve"> ال</w:t>
      </w:r>
      <w:r>
        <w:rPr>
          <w:rFonts w:cs="Arial" w:hint="cs"/>
          <w:rtl/>
        </w:rPr>
        <w:t>ذي</w:t>
      </w:r>
      <w:r w:rsidRPr="001B3AD5">
        <w:rPr>
          <w:rFonts w:cs="Arial"/>
          <w:rtl/>
        </w:rPr>
        <w:t xml:space="preserve"> تم</w:t>
      </w:r>
      <w:r>
        <w:rPr>
          <w:rFonts w:cs="Arial" w:hint="cs"/>
          <w:rtl/>
        </w:rPr>
        <w:t>ّ</w:t>
      </w:r>
      <w:r w:rsidRPr="001B3AD5">
        <w:rPr>
          <w:rFonts w:cs="Arial"/>
          <w:rtl/>
        </w:rPr>
        <w:t xml:space="preserve"> تسجيل الكيان القانوني في</w:t>
      </w:r>
      <w:r>
        <w:rPr>
          <w:rFonts w:cs="Arial" w:hint="cs"/>
          <w:rtl/>
        </w:rPr>
        <w:t>ه.</w:t>
      </w:r>
    </w:p>
  </w:footnote>
  <w:footnote w:id="2">
    <w:p w14:paraId="0236304D" w14:textId="241E417A" w:rsidR="00600D32" w:rsidRPr="00954B87" w:rsidRDefault="00600D32" w:rsidP="00954B87">
      <w:pPr>
        <w:pStyle w:val="Testonotaapidipagina"/>
        <w:bidi/>
        <w:jc w:val="both"/>
        <w:rPr>
          <w:rFonts w:ascii="Arial" w:hAnsi="Arial" w:cs="Arial"/>
          <w:rtl/>
          <w:lang w:bidi="ar-LB"/>
        </w:rPr>
      </w:pPr>
      <w:r>
        <w:rPr>
          <w:rStyle w:val="Rimandonotaapidipagina"/>
        </w:rPr>
        <w:footnoteRef/>
      </w:r>
      <w:r>
        <w:t xml:space="preserve"> </w:t>
      </w:r>
      <w:r w:rsidRPr="00954B87">
        <w:rPr>
          <w:rFonts w:ascii="Arial" w:hAnsi="Arial" w:cs="Arial"/>
          <w:rtl/>
        </w:rPr>
        <w:t>ديون أو التزامات الشركة المستحق</w:t>
      </w:r>
      <w:r>
        <w:rPr>
          <w:rFonts w:ascii="Arial" w:hAnsi="Arial" w:cs="Arial" w:hint="cs"/>
          <w:rtl/>
        </w:rPr>
        <w:t>ّ</w:t>
      </w:r>
      <w:r w:rsidRPr="00954B87">
        <w:rPr>
          <w:rFonts w:ascii="Arial" w:hAnsi="Arial" w:cs="Arial"/>
          <w:rtl/>
        </w:rPr>
        <w:t>ة خلال عام واحد. تظهر الالتزامات الحالية في الميزانية الع</w:t>
      </w:r>
      <w:r>
        <w:rPr>
          <w:rFonts w:ascii="Arial" w:hAnsi="Arial" w:cs="Arial" w:hint="cs"/>
          <w:rtl/>
        </w:rPr>
        <w:t>ا</w:t>
      </w:r>
      <w:r w:rsidRPr="00954B87">
        <w:rPr>
          <w:rFonts w:ascii="Arial" w:hAnsi="Arial" w:cs="Arial"/>
          <w:rtl/>
        </w:rPr>
        <w:t>مة للشركة وتشمل الديون قصيرة الأجل، والحسابات المستحق</w:t>
      </w:r>
      <w:r>
        <w:rPr>
          <w:rFonts w:ascii="Arial" w:hAnsi="Arial" w:cs="Arial" w:hint="cs"/>
          <w:rtl/>
        </w:rPr>
        <w:t>ّ</w:t>
      </w:r>
      <w:r w:rsidRPr="00954B87">
        <w:rPr>
          <w:rFonts w:ascii="Arial" w:hAnsi="Arial" w:cs="Arial"/>
          <w:rtl/>
        </w:rPr>
        <w:t>ة الدفع، ال</w:t>
      </w:r>
      <w:r>
        <w:rPr>
          <w:rFonts w:ascii="Arial" w:hAnsi="Arial" w:cs="Arial" w:hint="cs"/>
          <w:rtl/>
        </w:rPr>
        <w:t>خصوم</w:t>
      </w:r>
      <w:r w:rsidRPr="00954B87">
        <w:rPr>
          <w:rFonts w:ascii="Arial" w:hAnsi="Arial" w:cs="Arial"/>
          <w:rtl/>
        </w:rPr>
        <w:t xml:space="preserve"> المتراكمة، والديون الأخرى</w:t>
      </w:r>
      <w:r w:rsidRPr="00954B87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C4093"/>
    <w:multiLevelType w:val="hybridMultilevel"/>
    <w:tmpl w:val="0B3E9366"/>
    <w:lvl w:ilvl="0" w:tplc="6AB65E08">
      <w:start w:val="1"/>
      <w:numFmt w:val="bullet"/>
      <w:lvlText w:val="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C4DFD"/>
    <w:multiLevelType w:val="hybridMultilevel"/>
    <w:tmpl w:val="433841E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10984"/>
    <w:multiLevelType w:val="hybridMultilevel"/>
    <w:tmpl w:val="0162837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A6E17"/>
    <w:multiLevelType w:val="hybridMultilevel"/>
    <w:tmpl w:val="67AA4A7E"/>
    <w:lvl w:ilvl="0" w:tplc="06542D8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D4830"/>
    <w:multiLevelType w:val="hybridMultilevel"/>
    <w:tmpl w:val="3714870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D6254"/>
    <w:multiLevelType w:val="hybridMultilevel"/>
    <w:tmpl w:val="0A5A9BA8"/>
    <w:lvl w:ilvl="0" w:tplc="1CC4F34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62849"/>
    <w:multiLevelType w:val="hybridMultilevel"/>
    <w:tmpl w:val="634E0B14"/>
    <w:lvl w:ilvl="0" w:tplc="6AB65E08">
      <w:start w:val="1"/>
      <w:numFmt w:val="bullet"/>
      <w:lvlText w:val="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03405"/>
    <w:multiLevelType w:val="hybridMultilevel"/>
    <w:tmpl w:val="9E4C3266"/>
    <w:lvl w:ilvl="0" w:tplc="0409001B">
      <w:start w:val="1"/>
      <w:numFmt w:val="lowerRoman"/>
      <w:lvlText w:val="%1."/>
      <w:lvlJc w:val="righ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42410752"/>
    <w:multiLevelType w:val="hybridMultilevel"/>
    <w:tmpl w:val="F7A28720"/>
    <w:lvl w:ilvl="0" w:tplc="6AB65E08">
      <w:start w:val="1"/>
      <w:numFmt w:val="bullet"/>
      <w:lvlText w:val="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F3D7E"/>
    <w:multiLevelType w:val="hybridMultilevel"/>
    <w:tmpl w:val="078AA956"/>
    <w:lvl w:ilvl="0" w:tplc="FC747C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A2F14"/>
    <w:multiLevelType w:val="hybridMultilevel"/>
    <w:tmpl w:val="33F0C75A"/>
    <w:lvl w:ilvl="0" w:tplc="0409001B">
      <w:start w:val="1"/>
      <w:numFmt w:val="lowerRoman"/>
      <w:lvlText w:val="%1."/>
      <w:lvlJc w:val="righ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24326D0"/>
    <w:multiLevelType w:val="hybridMultilevel"/>
    <w:tmpl w:val="830CD680"/>
    <w:lvl w:ilvl="0" w:tplc="6AB65E08">
      <w:start w:val="1"/>
      <w:numFmt w:val="bullet"/>
      <w:lvlText w:val="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797639"/>
    <w:multiLevelType w:val="hybridMultilevel"/>
    <w:tmpl w:val="9AC627F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CC1462"/>
    <w:multiLevelType w:val="hybridMultilevel"/>
    <w:tmpl w:val="2F5EAC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FB5CBC"/>
    <w:multiLevelType w:val="hybridMultilevel"/>
    <w:tmpl w:val="E65AC588"/>
    <w:lvl w:ilvl="0" w:tplc="6BB46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9F0208"/>
    <w:multiLevelType w:val="multilevel"/>
    <w:tmpl w:val="9330132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145FE7"/>
    <w:multiLevelType w:val="hybridMultilevel"/>
    <w:tmpl w:val="BC42D366"/>
    <w:lvl w:ilvl="0" w:tplc="B16AAE4A">
      <w:start w:val="2"/>
      <w:numFmt w:val="lowerRoman"/>
      <w:lvlText w:val="%1."/>
      <w:lvlJc w:val="righ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5F6494"/>
    <w:multiLevelType w:val="multilevel"/>
    <w:tmpl w:val="BEA2E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1944FB"/>
    <w:multiLevelType w:val="hybridMultilevel"/>
    <w:tmpl w:val="40C0960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037356">
    <w:abstractNumId w:val="3"/>
  </w:num>
  <w:num w:numId="2" w16cid:durableId="802429641">
    <w:abstractNumId w:val="13"/>
  </w:num>
  <w:num w:numId="3" w16cid:durableId="1989624487">
    <w:abstractNumId w:val="2"/>
  </w:num>
  <w:num w:numId="4" w16cid:durableId="613753296">
    <w:abstractNumId w:val="15"/>
  </w:num>
  <w:num w:numId="5" w16cid:durableId="1915318628">
    <w:abstractNumId w:val="9"/>
  </w:num>
  <w:num w:numId="6" w16cid:durableId="2061440778">
    <w:abstractNumId w:val="5"/>
  </w:num>
  <w:num w:numId="7" w16cid:durableId="356854646">
    <w:abstractNumId w:val="17"/>
  </w:num>
  <w:num w:numId="8" w16cid:durableId="453210534">
    <w:abstractNumId w:val="6"/>
  </w:num>
  <w:num w:numId="9" w16cid:durableId="1877429686">
    <w:abstractNumId w:val="0"/>
  </w:num>
  <w:num w:numId="10" w16cid:durableId="17507174">
    <w:abstractNumId w:val="11"/>
  </w:num>
  <w:num w:numId="11" w16cid:durableId="486628863">
    <w:abstractNumId w:val="8"/>
  </w:num>
  <w:num w:numId="12" w16cid:durableId="1928684568">
    <w:abstractNumId w:val="14"/>
  </w:num>
  <w:num w:numId="13" w16cid:durableId="1320496266">
    <w:abstractNumId w:val="10"/>
  </w:num>
  <w:num w:numId="14" w16cid:durableId="576063144">
    <w:abstractNumId w:val="4"/>
  </w:num>
  <w:num w:numId="15" w16cid:durableId="488254903">
    <w:abstractNumId w:val="18"/>
  </w:num>
  <w:num w:numId="16" w16cid:durableId="397826071">
    <w:abstractNumId w:val="1"/>
  </w:num>
  <w:num w:numId="17" w16cid:durableId="1411581053">
    <w:abstractNumId w:val="12"/>
  </w:num>
  <w:num w:numId="18" w16cid:durableId="803275985">
    <w:abstractNumId w:val="7"/>
  </w:num>
  <w:num w:numId="19" w16cid:durableId="167405947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iagiulia d'amico">
    <w15:presenceInfo w15:providerId="Windows Live" w15:userId="2690c999ec67c6e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517"/>
    <w:rsid w:val="00047A73"/>
    <w:rsid w:val="00077320"/>
    <w:rsid w:val="0008787B"/>
    <w:rsid w:val="000B548E"/>
    <w:rsid w:val="000C6003"/>
    <w:rsid w:val="000D6A60"/>
    <w:rsid w:val="00140775"/>
    <w:rsid w:val="00180C39"/>
    <w:rsid w:val="001B3AD5"/>
    <w:rsid w:val="001C3FC7"/>
    <w:rsid w:val="001D05B6"/>
    <w:rsid w:val="00223818"/>
    <w:rsid w:val="00231517"/>
    <w:rsid w:val="00231595"/>
    <w:rsid w:val="00250AD8"/>
    <w:rsid w:val="002D3F9B"/>
    <w:rsid w:val="00386C14"/>
    <w:rsid w:val="003A2817"/>
    <w:rsid w:val="003A6AC2"/>
    <w:rsid w:val="003C20AA"/>
    <w:rsid w:val="003E1534"/>
    <w:rsid w:val="003F3B54"/>
    <w:rsid w:val="00414610"/>
    <w:rsid w:val="00437788"/>
    <w:rsid w:val="00474705"/>
    <w:rsid w:val="00490C8C"/>
    <w:rsid w:val="004A180A"/>
    <w:rsid w:val="004B483E"/>
    <w:rsid w:val="004D4F97"/>
    <w:rsid w:val="004D7A2B"/>
    <w:rsid w:val="00522F49"/>
    <w:rsid w:val="00543E05"/>
    <w:rsid w:val="005A7FF1"/>
    <w:rsid w:val="005D497B"/>
    <w:rsid w:val="00600D32"/>
    <w:rsid w:val="00621025"/>
    <w:rsid w:val="00621304"/>
    <w:rsid w:val="006370B1"/>
    <w:rsid w:val="00640B68"/>
    <w:rsid w:val="0065473C"/>
    <w:rsid w:val="006B0CBE"/>
    <w:rsid w:val="00716077"/>
    <w:rsid w:val="00740A98"/>
    <w:rsid w:val="007835D0"/>
    <w:rsid w:val="008C1859"/>
    <w:rsid w:val="00904069"/>
    <w:rsid w:val="0094488D"/>
    <w:rsid w:val="00954B87"/>
    <w:rsid w:val="009564D5"/>
    <w:rsid w:val="009D1F39"/>
    <w:rsid w:val="009F4649"/>
    <w:rsid w:val="00A41951"/>
    <w:rsid w:val="00A50BFE"/>
    <w:rsid w:val="00AF5AC0"/>
    <w:rsid w:val="00AF74BC"/>
    <w:rsid w:val="00B13C74"/>
    <w:rsid w:val="00B33F3A"/>
    <w:rsid w:val="00B63137"/>
    <w:rsid w:val="00BA1807"/>
    <w:rsid w:val="00BD0587"/>
    <w:rsid w:val="00BE7332"/>
    <w:rsid w:val="00C151AA"/>
    <w:rsid w:val="00C40A40"/>
    <w:rsid w:val="00CD0F9A"/>
    <w:rsid w:val="00CF1B81"/>
    <w:rsid w:val="00CF296C"/>
    <w:rsid w:val="00CF6C8E"/>
    <w:rsid w:val="00D15F9E"/>
    <w:rsid w:val="00D30695"/>
    <w:rsid w:val="00D93995"/>
    <w:rsid w:val="00EA0E08"/>
    <w:rsid w:val="00F07388"/>
    <w:rsid w:val="00F249BF"/>
    <w:rsid w:val="00F43816"/>
    <w:rsid w:val="00F9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E5CDE"/>
  <w15:chartTrackingRefBased/>
  <w15:docId w15:val="{3C7A6A1A-8368-421F-9462-F58CDB94F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315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315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315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315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315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315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315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315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315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315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315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315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31517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31517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3151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3151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3151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3151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315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315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315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315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315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3151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3151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31517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315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31517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31517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39"/>
    <w:rsid w:val="00640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rsid w:val="00A50BFE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50BFE"/>
    <w:pPr>
      <w:spacing w:after="12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rsid w:val="00A50BFE"/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9F4649"/>
    <w:rPr>
      <w:rFonts w:ascii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94488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4488D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F94F59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B3AD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B3AD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B3A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8E0EE-E949-4F01-BC07-417B1279A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2475</Words>
  <Characters>14109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CIHEAM Bari/Gaziantep Office</dc:creator>
  <cp:keywords/>
  <dc:description/>
  <cp:lastModifiedBy>mariagiulia d'amico</cp:lastModifiedBy>
  <cp:revision>9</cp:revision>
  <dcterms:created xsi:type="dcterms:W3CDTF">2025-03-28T12:12:00Z</dcterms:created>
  <dcterms:modified xsi:type="dcterms:W3CDTF">2025-05-07T06:28:00Z</dcterms:modified>
</cp:coreProperties>
</file>